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144E3" w14:textId="786B8799" w:rsidR="00C96A54" w:rsidRDefault="00E47E2E" w:rsidP="00C96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/>
          <w:b/>
          <w:bCs/>
        </w:rPr>
      </w:pPr>
      <w:r>
        <w:rPr>
          <w:rFonts w:ascii="Roboto" w:hAnsi="Roboto"/>
          <w:b/>
          <w:bCs/>
        </w:rPr>
        <w:t>Začátek roku</w:t>
      </w:r>
      <w:r w:rsidR="00C96A54" w:rsidRPr="00C96A54">
        <w:rPr>
          <w:rFonts w:ascii="Roboto" w:hAnsi="Roboto"/>
          <w:b/>
          <w:bCs/>
        </w:rPr>
        <w:t xml:space="preserve"> přináší tři oblíbené detektivní série</w:t>
      </w:r>
      <w:r w:rsidR="003F0C92">
        <w:rPr>
          <w:rFonts w:ascii="Roboto" w:hAnsi="Roboto"/>
          <w:b/>
          <w:bCs/>
        </w:rPr>
        <w:t xml:space="preserve">, které vás </w:t>
      </w:r>
      <w:ins w:id="0" w:author="Alena Tůmová" w:date="2026-01-15T10:16:00Z" w16du:dateUtc="2026-01-15T09:16:00Z">
        <w:r w:rsidR="005B29AD">
          <w:rPr>
            <w:rFonts w:ascii="Roboto" w:hAnsi="Roboto"/>
            <w:b/>
            <w:bCs/>
          </w:rPr>
          <w:t>zavedou d</w:t>
        </w:r>
      </w:ins>
      <w:ins w:id="1" w:author="Alena Tůmová" w:date="2026-01-15T10:17:00Z" w16du:dateUtc="2026-01-15T09:17:00Z">
        <w:r w:rsidR="005B29AD">
          <w:rPr>
            <w:rFonts w:ascii="Roboto" w:hAnsi="Roboto"/>
            <w:b/>
            <w:bCs/>
          </w:rPr>
          <w:t>o různých koutů</w:t>
        </w:r>
      </w:ins>
      <w:del w:id="2" w:author="Alena Tůmová" w:date="2026-01-15T10:16:00Z" w16du:dateUtc="2026-01-15T09:16:00Z">
        <w:r w:rsidR="003F0C92" w:rsidDel="005B29AD">
          <w:rPr>
            <w:rFonts w:ascii="Roboto" w:hAnsi="Roboto"/>
            <w:b/>
            <w:bCs/>
          </w:rPr>
          <w:delText>provedou různými kouty</w:delText>
        </w:r>
      </w:del>
      <w:r w:rsidR="003F0C92">
        <w:rPr>
          <w:rFonts w:ascii="Roboto" w:hAnsi="Roboto"/>
          <w:b/>
          <w:bCs/>
        </w:rPr>
        <w:t xml:space="preserve"> světa</w:t>
      </w:r>
      <w:r w:rsidR="00C96A54" w:rsidRPr="00C96A54">
        <w:rPr>
          <w:rFonts w:ascii="Roboto" w:hAnsi="Roboto"/>
          <w:b/>
          <w:bCs/>
        </w:rPr>
        <w:t xml:space="preserve"> – Jaroslav Velinský vás </w:t>
      </w:r>
      <w:ins w:id="3" w:author="Alena Tůmová" w:date="2026-01-15T10:20:00Z" w16du:dateUtc="2026-01-15T09:20:00Z">
        <w:r w:rsidR="009325E7">
          <w:rPr>
            <w:rFonts w:ascii="Roboto" w:hAnsi="Roboto"/>
            <w:b/>
            <w:bCs/>
          </w:rPr>
          <w:t>přenese</w:t>
        </w:r>
      </w:ins>
      <w:del w:id="4" w:author="Alena Tůmová" w:date="2026-01-15T10:17:00Z" w16du:dateUtc="2026-01-15T09:17:00Z">
        <w:r w:rsidR="00C96A54" w:rsidRPr="00C96A54" w:rsidDel="008B369B">
          <w:rPr>
            <w:rFonts w:ascii="Roboto" w:hAnsi="Roboto"/>
            <w:b/>
            <w:bCs/>
          </w:rPr>
          <w:delText>zavede</w:delText>
        </w:r>
      </w:del>
      <w:r w:rsidR="00C96A54" w:rsidRPr="00C96A54">
        <w:rPr>
          <w:rFonts w:ascii="Roboto" w:hAnsi="Roboto"/>
          <w:b/>
          <w:bCs/>
        </w:rPr>
        <w:t xml:space="preserve"> do Československa roku 19</w:t>
      </w:r>
      <w:r>
        <w:rPr>
          <w:rFonts w:ascii="Roboto" w:hAnsi="Roboto"/>
          <w:b/>
          <w:bCs/>
        </w:rPr>
        <w:t>62</w:t>
      </w:r>
      <w:r w:rsidR="00C96A54" w:rsidRPr="00C96A54">
        <w:rPr>
          <w:rFonts w:ascii="Roboto" w:hAnsi="Roboto"/>
          <w:b/>
          <w:bCs/>
        </w:rPr>
        <w:t>, Dana Stabenow na mrazivou Aljašku a</w:t>
      </w:r>
      <w:del w:id="5" w:author="Alena Tůmová" w:date="2026-01-15T10:25:00Z" w16du:dateUtc="2026-01-15T09:25:00Z">
        <w:r w:rsidR="00C96A54" w:rsidRPr="00C96A54" w:rsidDel="00F7712E">
          <w:rPr>
            <w:rFonts w:ascii="Roboto" w:hAnsi="Roboto"/>
            <w:b/>
            <w:bCs/>
          </w:rPr>
          <w:delText xml:space="preserve"> </w:delText>
        </w:r>
        <w:r w:rsidRPr="00E47E2E" w:rsidDel="00F7712E">
          <w:rPr>
            <w:rFonts w:ascii="Roboto" w:hAnsi="Roboto"/>
            <w:b/>
            <w:bCs/>
          </w:rPr>
          <w:delText>Ellis Peters</w:delText>
        </w:r>
      </w:del>
      <w:r>
        <w:rPr>
          <w:rFonts w:ascii="Roboto" w:hAnsi="Roboto"/>
          <w:b/>
          <w:bCs/>
        </w:rPr>
        <w:t xml:space="preserve"> </w:t>
      </w:r>
      <w:ins w:id="6" w:author="Alena Tůmová" w:date="2026-01-15T10:24:00Z" w16du:dateUtc="2026-01-15T09:24:00Z">
        <w:r w:rsidR="00C377D2">
          <w:rPr>
            <w:rFonts w:ascii="Roboto" w:hAnsi="Roboto"/>
            <w:b/>
            <w:bCs/>
          </w:rPr>
          <w:t>v legendární historické detektivce</w:t>
        </w:r>
        <w:r w:rsidR="00C377D2">
          <w:rPr>
            <w:rFonts w:ascii="Roboto" w:hAnsi="Roboto"/>
            <w:b/>
            <w:bCs/>
          </w:rPr>
          <w:t xml:space="preserve"> </w:t>
        </w:r>
      </w:ins>
      <w:ins w:id="7" w:author="Alena Tůmová" w:date="2026-01-15T10:25:00Z" w16du:dateUtc="2026-01-15T09:25:00Z">
        <w:r w:rsidR="00F7712E">
          <w:rPr>
            <w:rFonts w:ascii="Roboto" w:hAnsi="Roboto"/>
            <w:b/>
            <w:bCs/>
          </w:rPr>
          <w:t xml:space="preserve">Ellis Peters </w:t>
        </w:r>
        <w:r w:rsidR="00A033BC">
          <w:rPr>
            <w:rFonts w:ascii="Roboto" w:hAnsi="Roboto"/>
            <w:b/>
            <w:bCs/>
          </w:rPr>
          <w:t xml:space="preserve">pak </w:t>
        </w:r>
      </w:ins>
      <w:r>
        <w:rPr>
          <w:rFonts w:ascii="Roboto" w:hAnsi="Roboto"/>
          <w:b/>
          <w:bCs/>
        </w:rPr>
        <w:t xml:space="preserve">do </w:t>
      </w:r>
      <w:r w:rsidR="009F6E61">
        <w:rPr>
          <w:rFonts w:ascii="Roboto" w:hAnsi="Roboto"/>
          <w:b/>
          <w:bCs/>
        </w:rPr>
        <w:t>středověké Anglie</w:t>
      </w:r>
      <w:del w:id="8" w:author="Alena Tůmová" w:date="2026-01-15T10:24:00Z" w16du:dateUtc="2026-01-15T09:24:00Z">
        <w:r w:rsidRPr="00E47E2E" w:rsidDel="00C377D2">
          <w:rPr>
            <w:rFonts w:ascii="Roboto" w:hAnsi="Roboto"/>
            <w:b/>
            <w:bCs/>
          </w:rPr>
          <w:delText xml:space="preserve"> </w:delText>
        </w:r>
        <w:r w:rsidDel="00C377D2">
          <w:rPr>
            <w:rFonts w:ascii="Roboto" w:hAnsi="Roboto"/>
            <w:b/>
            <w:bCs/>
          </w:rPr>
          <w:delText>v legendární historické detektivce</w:delText>
        </w:r>
      </w:del>
      <w:r w:rsidR="00C96A54" w:rsidRPr="00C96A54">
        <w:rPr>
          <w:rFonts w:ascii="Roboto" w:hAnsi="Roboto"/>
          <w:b/>
          <w:bCs/>
        </w:rPr>
        <w:t>.</w:t>
      </w:r>
    </w:p>
    <w:p w14:paraId="238FD908" w14:textId="77777777" w:rsidR="003F0C92" w:rsidRPr="003F0C92" w:rsidRDefault="003F0C92" w:rsidP="00C96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/>
          <w:b/>
          <w:bCs/>
          <w:sz w:val="8"/>
          <w:szCs w:val="8"/>
        </w:rPr>
      </w:pPr>
    </w:p>
    <w:p w14:paraId="4740249E" w14:textId="6F2D696C" w:rsidR="00DF30D8" w:rsidRPr="00424A56" w:rsidRDefault="009F6E61" w:rsidP="00DF30D8">
      <w:pPr>
        <w:pStyle w:val="Nadpis1"/>
        <w:spacing w:after="144"/>
      </w:pPr>
      <w:r w:rsidRPr="009F6E61">
        <w:t>Mrtvola z hausbótu, nebezpečně krásná dívka a bezděčný detektiv na útěku…</w:t>
      </w:r>
    </w:p>
    <w:p w14:paraId="02C9A3DC" w14:textId="5B2AC0DB" w:rsidR="00DF30D8" w:rsidRPr="002A2841" w:rsidRDefault="00A973C9" w:rsidP="00DF30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/>
          <w:b/>
          <w:bCs/>
        </w:rPr>
      </w:pPr>
      <w:r w:rsidRPr="00C96A54">
        <w:rPr>
          <w:rFonts w:ascii="Roboto" w:hAnsi="Roboto"/>
          <w:b/>
          <w:bCs/>
          <w:i/>
          <w:iCs/>
        </w:rPr>
        <w:t>Případy bezděčného detektivka Oty Finka</w:t>
      </w:r>
      <w:r w:rsidRPr="00A973C9">
        <w:rPr>
          <w:rFonts w:ascii="Roboto" w:hAnsi="Roboto"/>
          <w:b/>
          <w:bCs/>
        </w:rPr>
        <w:t xml:space="preserve"> patří ke zlatému fondu české detektivky. Jaroslav Velinský je psal třicet let a za tu dobu si získaly status klasiky. </w:t>
      </w:r>
      <w:r w:rsidR="009F6E61" w:rsidRPr="009F6E61">
        <w:rPr>
          <w:rFonts w:ascii="Roboto" w:hAnsi="Roboto"/>
          <w:b/>
          <w:bCs/>
        </w:rPr>
        <w:t xml:space="preserve">Po titulech </w:t>
      </w:r>
      <w:r w:rsidR="009F6E61" w:rsidRPr="009F6E61">
        <w:rPr>
          <w:rFonts w:ascii="Roboto" w:hAnsi="Roboto"/>
          <w:b/>
          <w:bCs/>
          <w:i/>
          <w:iCs/>
        </w:rPr>
        <w:t>Tmavá Studnice</w:t>
      </w:r>
      <w:r w:rsidR="009F6E61">
        <w:rPr>
          <w:rFonts w:ascii="Roboto" w:hAnsi="Roboto"/>
          <w:b/>
          <w:bCs/>
        </w:rPr>
        <w:t xml:space="preserve">, </w:t>
      </w:r>
      <w:r w:rsidR="009F6E61" w:rsidRPr="009F6E61">
        <w:rPr>
          <w:rFonts w:ascii="Roboto" w:hAnsi="Roboto"/>
          <w:b/>
          <w:bCs/>
          <w:i/>
          <w:iCs/>
        </w:rPr>
        <w:t>Strašidlo minulosti</w:t>
      </w:r>
      <w:r w:rsidR="009F6E61" w:rsidRPr="009F6E61">
        <w:rPr>
          <w:rFonts w:ascii="Roboto" w:hAnsi="Roboto"/>
          <w:b/>
          <w:bCs/>
        </w:rPr>
        <w:t xml:space="preserve">, </w:t>
      </w:r>
      <w:r w:rsidR="009F6E61" w:rsidRPr="009F6E61">
        <w:rPr>
          <w:rFonts w:ascii="Roboto" w:hAnsi="Roboto"/>
          <w:b/>
          <w:bCs/>
          <w:i/>
          <w:iCs/>
        </w:rPr>
        <w:t>Velice dlouhé schody</w:t>
      </w:r>
      <w:r w:rsidR="009F6E61" w:rsidRPr="009F6E61">
        <w:rPr>
          <w:rFonts w:ascii="Roboto" w:hAnsi="Roboto"/>
          <w:b/>
          <w:bCs/>
        </w:rPr>
        <w:t xml:space="preserve">, </w:t>
      </w:r>
      <w:r w:rsidR="009F6E61" w:rsidRPr="009F6E61">
        <w:rPr>
          <w:rFonts w:ascii="Roboto" w:hAnsi="Roboto"/>
          <w:b/>
          <w:bCs/>
          <w:i/>
          <w:iCs/>
        </w:rPr>
        <w:t>Volání odnikud</w:t>
      </w:r>
      <w:r w:rsidR="009F6E61" w:rsidRPr="009F6E61">
        <w:rPr>
          <w:rFonts w:ascii="Roboto" w:hAnsi="Roboto"/>
          <w:b/>
          <w:bCs/>
        </w:rPr>
        <w:t xml:space="preserve">, </w:t>
      </w:r>
      <w:r w:rsidR="009F6E61" w:rsidRPr="009F6E61">
        <w:rPr>
          <w:rFonts w:ascii="Roboto" w:hAnsi="Roboto"/>
          <w:b/>
          <w:bCs/>
          <w:i/>
          <w:iCs/>
        </w:rPr>
        <w:t>Cesta pro vraha</w:t>
      </w:r>
      <w:r w:rsidR="009F6E61" w:rsidRPr="009F6E61">
        <w:rPr>
          <w:rFonts w:ascii="Roboto" w:hAnsi="Roboto"/>
          <w:b/>
          <w:bCs/>
        </w:rPr>
        <w:t xml:space="preserve">, </w:t>
      </w:r>
      <w:r w:rsidR="009F6E61" w:rsidRPr="009F6E61">
        <w:rPr>
          <w:rFonts w:ascii="Roboto" w:hAnsi="Roboto"/>
          <w:b/>
          <w:bCs/>
          <w:i/>
          <w:iCs/>
        </w:rPr>
        <w:t>Dívka s copem</w:t>
      </w:r>
      <w:r w:rsidR="009F6E61">
        <w:rPr>
          <w:rFonts w:ascii="Roboto" w:hAnsi="Roboto"/>
          <w:b/>
          <w:bCs/>
        </w:rPr>
        <w:t xml:space="preserve">, </w:t>
      </w:r>
      <w:r w:rsidR="009F6E61" w:rsidRPr="009F6E61">
        <w:rPr>
          <w:rFonts w:ascii="Roboto" w:hAnsi="Roboto"/>
          <w:b/>
          <w:bCs/>
          <w:i/>
          <w:iCs/>
        </w:rPr>
        <w:t>Přibližné řešení</w:t>
      </w:r>
      <w:r w:rsidR="009F6E61">
        <w:rPr>
          <w:rFonts w:ascii="Roboto" w:hAnsi="Roboto"/>
          <w:b/>
          <w:bCs/>
        </w:rPr>
        <w:t xml:space="preserve"> a </w:t>
      </w:r>
      <w:r w:rsidR="009F6E61" w:rsidRPr="009F6E61">
        <w:rPr>
          <w:rFonts w:ascii="Roboto" w:hAnsi="Roboto"/>
          <w:b/>
          <w:bCs/>
          <w:i/>
          <w:iCs/>
        </w:rPr>
        <w:t>Zahrádka smrti</w:t>
      </w:r>
      <w:r w:rsidR="009F6E61" w:rsidRPr="009F6E61">
        <w:rPr>
          <w:rFonts w:ascii="Roboto" w:hAnsi="Roboto"/>
          <w:b/>
          <w:bCs/>
        </w:rPr>
        <w:t xml:space="preserve"> se do rukou čtenářů znovu dostává i román </w:t>
      </w:r>
      <w:r w:rsidR="009F6E61" w:rsidRPr="009F6E61">
        <w:rPr>
          <w:rFonts w:ascii="Roboto" w:hAnsi="Roboto"/>
          <w:b/>
          <w:bCs/>
          <w:i/>
          <w:iCs/>
        </w:rPr>
        <w:t>Bouda</w:t>
      </w:r>
      <w:r w:rsidR="009F6E61" w:rsidRPr="009F6E61">
        <w:rPr>
          <w:rFonts w:ascii="Roboto" w:hAnsi="Roboto"/>
          <w:b/>
          <w:bCs/>
        </w:rPr>
        <w:t>.</w:t>
      </w:r>
    </w:p>
    <w:p w14:paraId="7EFB9CED" w14:textId="098ACC91" w:rsidR="00C96A54" w:rsidRPr="00C96A54" w:rsidRDefault="007F79D0" w:rsidP="00C96A54">
      <w:pPr>
        <w:spacing w:afterLines="60" w:after="144" w:line="276" w:lineRule="auto"/>
        <w:rPr>
          <w:rFonts w:ascii="Roboto" w:hAnsi="Roboto"/>
        </w:rPr>
      </w:pPr>
      <w:r w:rsidRPr="007F79D0">
        <w:rPr>
          <w:rFonts w:ascii="Roboto" w:hAnsi="Roboto"/>
        </w:rPr>
        <w:t>Je mlhavé zářijové ráno roku 1962 a bezděčný detektiv Ota Fink – v civilu soustružník – se probouzí v kajutě opuštěného hausbótu u břehu Libeňského ostrova přímo vedle mrtvoly brutálně zavražděného muže. Neví, jak se tam dostal, ale jedním si je jist: že bude hlavním podezřelým z chladnokrevného zločinu. A tak se stává psancem.</w:t>
      </w:r>
    </w:p>
    <w:p w14:paraId="6AE00A32" w14:textId="2314954B" w:rsidR="00DF30D8" w:rsidRPr="0010025C" w:rsidRDefault="007F79D0" w:rsidP="00C96A54">
      <w:pPr>
        <w:spacing w:afterLines="60" w:after="144" w:line="276" w:lineRule="auto"/>
        <w:rPr>
          <w:rFonts w:ascii="Roboto" w:hAnsi="Roboto"/>
        </w:rPr>
      </w:pPr>
      <w:r w:rsidRPr="007F79D0">
        <w:rPr>
          <w:rFonts w:ascii="Roboto" w:hAnsi="Roboto"/>
        </w:rPr>
        <w:t>Nemá jinou možnost než vypátrat pachatele na vlastní pěst. Jeho odhodlání posiluje fakt, že mrtvého zná, a to ze společnosti karlínské trampské party Modravých stínů, k níž patří i krásná Dženy.</w:t>
      </w:r>
      <w:r>
        <w:rPr>
          <w:rFonts w:ascii="Roboto" w:hAnsi="Roboto"/>
        </w:rPr>
        <w:t xml:space="preserve"> </w:t>
      </w:r>
      <w:r w:rsidRPr="007F79D0">
        <w:rPr>
          <w:rFonts w:ascii="Roboto" w:hAnsi="Roboto"/>
        </w:rPr>
        <w:t xml:space="preserve">Je právě </w:t>
      </w:r>
      <w:r>
        <w:rPr>
          <w:rFonts w:ascii="Roboto" w:hAnsi="Roboto"/>
        </w:rPr>
        <w:t>ona</w:t>
      </w:r>
      <w:r w:rsidRPr="007F79D0">
        <w:rPr>
          <w:rFonts w:ascii="Roboto" w:hAnsi="Roboto"/>
        </w:rPr>
        <w:t xml:space="preserve"> bezprostřední příčinou krutých událostí?</w:t>
      </w:r>
    </w:p>
    <w:p w14:paraId="2FF40A1B" w14:textId="209BD470" w:rsidR="00DF30D8" w:rsidRPr="00D71CA9" w:rsidRDefault="00DF30D8" w:rsidP="00DF30D8">
      <w:pPr>
        <w:spacing w:line="276" w:lineRule="auto"/>
        <w:rPr>
          <w:rFonts w:ascii="Roboto" w:hAnsi="Roboto"/>
          <w:sz w:val="8"/>
          <w:szCs w:val="8"/>
        </w:rPr>
      </w:pPr>
    </w:p>
    <w:p w14:paraId="43BC3E47" w14:textId="023AF1F3" w:rsidR="0065690C" w:rsidRPr="0010025C" w:rsidRDefault="00507222" w:rsidP="0065690C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77696" behindDoc="0" locked="0" layoutInCell="1" allowOverlap="1" wp14:anchorId="48155CAA" wp14:editId="47E785CC">
            <wp:simplePos x="0" y="0"/>
            <wp:positionH relativeFrom="margin">
              <wp:align>right</wp:align>
            </wp:positionH>
            <wp:positionV relativeFrom="margin">
              <wp:posOffset>3735070</wp:posOffset>
            </wp:positionV>
            <wp:extent cx="1881243" cy="2656800"/>
            <wp:effectExtent l="0" t="0" r="5080" b="0"/>
            <wp:wrapSquare wrapText="bothSides"/>
            <wp:docPr id="467776176" name="Obrázek 1" descr="Obsah obrázku text, strom, jezero, vod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776176" name="Obrázek 1" descr="Obsah obrázku text, strom, jezero, voda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1243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690C" w:rsidRPr="009E0BDE">
        <w:rPr>
          <w:rFonts w:ascii="Roboto" w:hAnsi="Roboto"/>
          <w:b/>
          <w:bCs/>
        </w:rPr>
        <w:t>Název:</w:t>
      </w:r>
      <w:r w:rsidR="0065690C">
        <w:rPr>
          <w:rFonts w:ascii="Roboto" w:hAnsi="Roboto"/>
        </w:rPr>
        <w:t xml:space="preserve"> </w:t>
      </w:r>
      <w:r w:rsidR="00BA392C" w:rsidRPr="00BA392C">
        <w:rPr>
          <w:rFonts w:ascii="Roboto" w:hAnsi="Roboto"/>
        </w:rPr>
        <w:t>Bouda</w:t>
      </w:r>
    </w:p>
    <w:p w14:paraId="27AE1158" w14:textId="668AEF7B" w:rsidR="0065690C" w:rsidRPr="0010025C" w:rsidRDefault="0065690C" w:rsidP="0065690C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Pr="009E0BDE">
        <w:rPr>
          <w:rFonts w:ascii="Roboto" w:hAnsi="Roboto"/>
        </w:rPr>
        <w:t>Jaroslav Velinský</w:t>
      </w:r>
    </w:p>
    <w:p w14:paraId="5BDC37DB" w14:textId="77777777" w:rsidR="0065690C" w:rsidRPr="0010025C" w:rsidRDefault="0065690C" w:rsidP="0065690C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 xml:space="preserve">Obálka: </w:t>
      </w:r>
      <w:r w:rsidRPr="009E0BDE">
        <w:rPr>
          <w:rFonts w:ascii="Roboto" w:hAnsi="Roboto"/>
          <w:bCs/>
        </w:rPr>
        <w:t>Jaromír 99</w:t>
      </w:r>
    </w:p>
    <w:p w14:paraId="2A57B310" w14:textId="08A20D28" w:rsidR="0065690C" w:rsidRPr="0010025C" w:rsidRDefault="0065690C" w:rsidP="0065690C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vázaná, </w:t>
      </w:r>
      <w:r w:rsidRPr="0010025C">
        <w:rPr>
          <w:rFonts w:ascii="Roboto" w:eastAsia="Aptos" w:hAnsi="Roboto"/>
        </w:rPr>
        <w:t>1</w:t>
      </w:r>
      <w:r>
        <w:rPr>
          <w:rFonts w:ascii="Roboto" w:eastAsia="Aptos" w:hAnsi="Roboto"/>
        </w:rPr>
        <w:t>45</w:t>
      </w:r>
      <w:r w:rsidRPr="0010025C">
        <w:rPr>
          <w:rFonts w:ascii="Roboto" w:eastAsia="Aptos" w:hAnsi="Roboto"/>
        </w:rPr>
        <w:t xml:space="preserve"> x 20</w:t>
      </w:r>
      <w:r>
        <w:rPr>
          <w:rFonts w:ascii="Roboto" w:eastAsia="Aptos" w:hAnsi="Roboto"/>
        </w:rPr>
        <w:t>5</w:t>
      </w:r>
      <w:r w:rsidRPr="0010025C">
        <w:rPr>
          <w:rFonts w:ascii="Roboto" w:eastAsia="Aptos" w:hAnsi="Roboto"/>
        </w:rPr>
        <w:t xml:space="preserve"> mm</w:t>
      </w:r>
    </w:p>
    <w:p w14:paraId="017D32E0" w14:textId="76F8E29B" w:rsidR="0065690C" w:rsidRPr="0010025C" w:rsidRDefault="0065690C" w:rsidP="0065690C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BA392C">
        <w:rPr>
          <w:rFonts w:ascii="Roboto" w:hAnsi="Roboto"/>
        </w:rPr>
        <w:t>256</w:t>
      </w:r>
    </w:p>
    <w:p w14:paraId="3B15687C" w14:textId="77777777" w:rsidR="0065690C" w:rsidRPr="0010025C" w:rsidRDefault="0065690C" w:rsidP="0065690C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399 Kč</w:t>
      </w:r>
    </w:p>
    <w:p w14:paraId="3F561DDD" w14:textId="77777777" w:rsidR="0065690C" w:rsidRPr="0010025C" w:rsidRDefault="0065690C" w:rsidP="0065690C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65C46ACB" w14:textId="5F12EDA2" w:rsidR="0065690C" w:rsidRDefault="0065690C" w:rsidP="0065690C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BA392C" w:rsidRPr="00BA392C">
        <w:rPr>
          <w:rFonts w:ascii="Roboto" w:hAnsi="Roboto"/>
        </w:rPr>
        <w:t>978-80-7707-000-3</w:t>
      </w:r>
    </w:p>
    <w:p w14:paraId="3B41E0D6" w14:textId="7D27A5D3" w:rsidR="0065690C" w:rsidRPr="0010025C" w:rsidRDefault="0065690C" w:rsidP="0065690C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</w:t>
      </w:r>
      <w:r w:rsidR="00BA392C">
        <w:rPr>
          <w:rFonts w:ascii="Roboto" w:hAnsi="Roboto"/>
        </w:rPr>
        <w:t>15</w:t>
      </w:r>
      <w:r>
        <w:rPr>
          <w:rFonts w:ascii="Roboto" w:hAnsi="Roboto"/>
        </w:rPr>
        <w:t>.</w:t>
      </w:r>
      <w:r w:rsidR="00BA392C">
        <w:rPr>
          <w:rFonts w:ascii="Roboto" w:hAnsi="Roboto"/>
        </w:rPr>
        <w:t xml:space="preserve"> ledna</w:t>
      </w:r>
      <w:r>
        <w:rPr>
          <w:rFonts w:ascii="Roboto" w:hAnsi="Roboto"/>
        </w:rPr>
        <w:t xml:space="preserve"> 202</w:t>
      </w:r>
      <w:r w:rsidR="00BA392C">
        <w:rPr>
          <w:rFonts w:ascii="Roboto" w:hAnsi="Roboto"/>
        </w:rPr>
        <w:t>6</w:t>
      </w:r>
    </w:p>
    <w:p w14:paraId="695B4B94" w14:textId="18C15BA5" w:rsidR="0065690C" w:rsidRPr="00BA392C" w:rsidRDefault="00BA392C" w:rsidP="0065690C">
      <w:pPr>
        <w:spacing w:line="276" w:lineRule="auto"/>
        <w:rPr>
          <w:rFonts w:ascii="Roboto" w:hAnsi="Roboto"/>
        </w:rPr>
      </w:pPr>
      <w:hyperlink r:id="rId8" w:history="1">
        <w:r w:rsidRPr="00BA392C">
          <w:rPr>
            <w:rStyle w:val="Hypertextovodkaz"/>
            <w:rFonts w:ascii="Roboto" w:hAnsi="Roboto"/>
          </w:rPr>
          <w:t>https://www.mysterypress.cz/bouda/</w:t>
        </w:r>
      </w:hyperlink>
    </w:p>
    <w:p w14:paraId="428E9448" w14:textId="77777777" w:rsidR="00DF30D8" w:rsidRPr="00D71CA9" w:rsidRDefault="00DF30D8" w:rsidP="00DF30D8">
      <w:pPr>
        <w:spacing w:line="276" w:lineRule="auto"/>
        <w:rPr>
          <w:rFonts w:ascii="Roboto" w:hAnsi="Roboto"/>
          <w:sz w:val="8"/>
          <w:szCs w:val="8"/>
        </w:rPr>
      </w:pPr>
    </w:p>
    <w:p w14:paraId="72DB5389" w14:textId="77777777" w:rsidR="00DF30D8" w:rsidRDefault="00DF30D8" w:rsidP="00DF30D8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2483D419" w14:textId="5C1FCEF5" w:rsidR="00DF30D8" w:rsidRPr="0032634F" w:rsidRDefault="00C96A54" w:rsidP="00DF30D8">
      <w:pPr>
        <w:spacing w:after="144" w:line="276" w:lineRule="auto"/>
        <w:rPr>
          <w:rFonts w:ascii="Roboto" w:hAnsi="Roboto"/>
          <w:bCs/>
        </w:rPr>
      </w:pPr>
      <w:r w:rsidRPr="00C96A54">
        <w:rPr>
          <w:rFonts w:ascii="Roboto" w:hAnsi="Roboto"/>
          <w:bCs/>
        </w:rPr>
        <w:t xml:space="preserve">Narozen v prosinci 1932 v Praze, zemřel v únoru 2012 v Ústí nad Labem. Horník, soustružník, noční hlídač v zoo, umělecký pracovník libereckého Divadla hudby, reklamní grafik a od konce </w:t>
      </w:r>
      <w:r w:rsidRPr="00C96A54">
        <w:rPr>
          <w:rFonts w:ascii="Roboto" w:hAnsi="Roboto"/>
          <w:bCs/>
        </w:rPr>
        <w:lastRenderedPageBreak/>
        <w:t>šedesátých let spisovatel. Ve volném čase tramp, muzikant a písničkář (pseudonym Kapitán Kid), který stál u zrodu hudebního festivalu Porta. Autor sci-fi, dobrodružných a detektivních příběhů, jejichž neznámějším hrdinou je „český Phil Marlowe“, detektiv-amatér Ota Fink.</w:t>
      </w:r>
    </w:p>
    <w:p w14:paraId="113EE136" w14:textId="101B1FDD" w:rsidR="00E47E2E" w:rsidRPr="00424A56" w:rsidRDefault="007F79D0" w:rsidP="00E47E2E">
      <w:pPr>
        <w:pStyle w:val="Nadpis1"/>
        <w:spacing w:after="144"/>
      </w:pPr>
      <w:r w:rsidRPr="007F79D0">
        <w:t>Když válka vyžene děti z jejich domova</w:t>
      </w:r>
      <w:r w:rsidR="00E47E2E">
        <w:t>…</w:t>
      </w:r>
    </w:p>
    <w:p w14:paraId="345280B7" w14:textId="1B64678B" w:rsidR="00E47E2E" w:rsidRPr="00C119A3" w:rsidRDefault="007F79D0" w:rsidP="00E47E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 w:rsidRPr="007F79D0">
        <w:rPr>
          <w:rFonts w:ascii="Roboto" w:hAnsi="Roboto"/>
          <w:b/>
          <w:bCs/>
          <w:i/>
          <w:iCs/>
        </w:rPr>
        <w:t>Panna v ledu</w:t>
      </w:r>
      <w:r w:rsidR="00E47E2E">
        <w:rPr>
          <w:rFonts w:ascii="Roboto" w:hAnsi="Roboto"/>
          <w:b/>
          <w:bCs/>
        </w:rPr>
        <w:t xml:space="preserve"> </w:t>
      </w:r>
      <w:r w:rsidR="00E47E2E" w:rsidRPr="00FA1E17">
        <w:rPr>
          <w:rFonts w:ascii="Roboto" w:hAnsi="Roboto"/>
          <w:b/>
          <w:bCs/>
        </w:rPr>
        <w:t xml:space="preserve">je </w:t>
      </w:r>
      <w:r>
        <w:rPr>
          <w:rFonts w:ascii="Roboto" w:hAnsi="Roboto"/>
          <w:b/>
          <w:bCs/>
        </w:rPr>
        <w:t>šestou</w:t>
      </w:r>
      <w:r w:rsidR="00E47E2E" w:rsidRPr="00FA1E17">
        <w:rPr>
          <w:rFonts w:ascii="Roboto" w:hAnsi="Roboto"/>
          <w:b/>
          <w:bCs/>
        </w:rPr>
        <w:t xml:space="preserve"> knihou v sérii historických detektivek, jimiž se proslavila spisovatelka Ellis Peters</w:t>
      </w:r>
      <w:r w:rsidR="00E47E2E">
        <w:rPr>
          <w:rFonts w:ascii="Roboto" w:hAnsi="Roboto"/>
          <w:b/>
          <w:bCs/>
        </w:rPr>
        <w:t xml:space="preserve"> a p</w:t>
      </w:r>
      <w:r w:rsidR="00E47E2E" w:rsidRPr="00370DF6">
        <w:rPr>
          <w:rFonts w:ascii="Roboto" w:hAnsi="Roboto"/>
          <w:b/>
          <w:bCs/>
        </w:rPr>
        <w:t xml:space="preserve">odle </w:t>
      </w:r>
      <w:r w:rsidR="00E47E2E">
        <w:rPr>
          <w:rFonts w:ascii="Roboto" w:hAnsi="Roboto"/>
          <w:b/>
          <w:bCs/>
        </w:rPr>
        <w:t>kterých</w:t>
      </w:r>
      <w:r w:rsidR="00E47E2E" w:rsidRPr="00370DF6">
        <w:rPr>
          <w:rFonts w:ascii="Roboto" w:hAnsi="Roboto"/>
          <w:b/>
          <w:bCs/>
        </w:rPr>
        <w:t xml:space="preserve"> byl v 90. letech natočený populární seriál s Derekem Jacobim</w:t>
      </w:r>
      <w:r w:rsidR="00E47E2E" w:rsidRPr="00FA1E17">
        <w:rPr>
          <w:rFonts w:ascii="Roboto" w:hAnsi="Roboto"/>
          <w:b/>
          <w:bCs/>
        </w:rPr>
        <w:t>. Důmyslná zápletka, středověk</w:t>
      </w:r>
      <w:r w:rsidR="00E47E2E">
        <w:rPr>
          <w:rFonts w:ascii="Roboto" w:hAnsi="Roboto"/>
          <w:b/>
          <w:bCs/>
        </w:rPr>
        <w:t>á</w:t>
      </w:r>
      <w:r w:rsidR="00E47E2E" w:rsidRPr="00FA1E17">
        <w:rPr>
          <w:rFonts w:ascii="Roboto" w:hAnsi="Roboto"/>
          <w:b/>
          <w:bCs/>
        </w:rPr>
        <w:t xml:space="preserve"> Anglie a </w:t>
      </w:r>
      <w:r w:rsidR="00E47E2E">
        <w:rPr>
          <w:rFonts w:ascii="Roboto" w:hAnsi="Roboto"/>
          <w:b/>
          <w:bCs/>
        </w:rPr>
        <w:t xml:space="preserve">dobromyslný </w:t>
      </w:r>
      <w:r w:rsidR="00BA2AC0">
        <w:rPr>
          <w:rFonts w:ascii="Roboto" w:hAnsi="Roboto"/>
          <w:b/>
          <w:bCs/>
        </w:rPr>
        <w:t>b</w:t>
      </w:r>
      <w:r w:rsidR="00BA2AC0" w:rsidRPr="00FA1E17">
        <w:rPr>
          <w:rFonts w:ascii="Roboto" w:hAnsi="Roboto"/>
          <w:b/>
          <w:bCs/>
        </w:rPr>
        <w:t xml:space="preserve">ratr </w:t>
      </w:r>
      <w:r w:rsidR="00E47E2E" w:rsidRPr="00FA1E17">
        <w:rPr>
          <w:rFonts w:ascii="Roboto" w:hAnsi="Roboto"/>
          <w:b/>
          <w:bCs/>
        </w:rPr>
        <w:t xml:space="preserve">Cadfael – to jsou důvody, proč </w:t>
      </w:r>
      <w:ins w:id="9" w:author="Alena Tůmová" w:date="2026-01-15T10:20:00Z" w16du:dateUtc="2026-01-15T09:20:00Z">
        <w:r w:rsidR="003775BE">
          <w:rPr>
            <w:rFonts w:ascii="Roboto" w:hAnsi="Roboto"/>
            <w:b/>
            <w:bCs/>
          </w:rPr>
          <w:t>s</w:t>
        </w:r>
      </w:ins>
      <w:ins w:id="10" w:author="Alena Tůmová" w:date="2026-01-15T10:21:00Z" w16du:dateUtc="2026-01-15T09:21:00Z">
        <w:r w:rsidR="0094244F">
          <w:rPr>
            <w:rFonts w:ascii="Roboto" w:hAnsi="Roboto"/>
            <w:b/>
            <w:bCs/>
          </w:rPr>
          <w:t xml:space="preserve">e autorčiny knihy už půl století řadí k </w:t>
        </w:r>
      </w:ins>
      <w:ins w:id="11" w:author="Alena Tůmová" w:date="2026-01-15T10:22:00Z" w16du:dateUtc="2026-01-15T09:22:00Z">
        <w:r w:rsidR="004B6359">
          <w:rPr>
            <w:rFonts w:ascii="Roboto" w:hAnsi="Roboto"/>
            <w:b/>
            <w:bCs/>
          </w:rPr>
          <w:t xml:space="preserve">nejlepší </w:t>
        </w:r>
      </w:ins>
      <w:ins w:id="12" w:author="Alena Tůmová" w:date="2026-01-15T10:21:00Z" w16du:dateUtc="2026-01-15T09:21:00Z">
        <w:r w:rsidR="0094244F">
          <w:rPr>
            <w:rFonts w:ascii="Roboto" w:hAnsi="Roboto"/>
            <w:b/>
            <w:bCs/>
          </w:rPr>
          <w:t>špičce na celém světě</w:t>
        </w:r>
      </w:ins>
      <w:del w:id="13" w:author="Alena Tůmová" w:date="2026-01-15T10:20:00Z" w16du:dateUtc="2026-01-15T09:20:00Z">
        <w:r w:rsidR="00E47E2E" w:rsidRPr="00FA1E17" w:rsidDel="003775BE">
          <w:rPr>
            <w:rFonts w:ascii="Roboto" w:hAnsi="Roboto"/>
            <w:b/>
            <w:bCs/>
          </w:rPr>
          <w:delText>jsou autorčiny knihy už půl století po celém světě milovány</w:delText>
        </w:r>
      </w:del>
      <w:r w:rsidR="00E47E2E" w:rsidRPr="00FA1E17">
        <w:rPr>
          <w:rFonts w:ascii="Roboto" w:hAnsi="Roboto"/>
          <w:b/>
          <w:bCs/>
        </w:rPr>
        <w:t>.</w:t>
      </w:r>
    </w:p>
    <w:p w14:paraId="5C20AF21" w14:textId="62DD6A97" w:rsidR="00E47E2E" w:rsidRPr="00FA1E17" w:rsidRDefault="00BA2AC0" w:rsidP="00E47E2E">
      <w:pPr>
        <w:spacing w:afterLines="60" w:after="144" w:line="276" w:lineRule="auto"/>
        <w:rPr>
          <w:rFonts w:ascii="Roboto" w:hAnsi="Roboto"/>
        </w:rPr>
      </w:pPr>
      <w:r w:rsidRPr="00BA2AC0">
        <w:rPr>
          <w:rFonts w:ascii="Roboto" w:hAnsi="Roboto"/>
        </w:rPr>
        <w:t>Píše se rok 1139. Válka mezi stoupenci krále Štěpána a císařovny Matyldy vyhnala ze severoanglického Worcesteru přes polovinu obyvatel. Na útěk se vydali i sourozenci Yves a Ermina Hugoninovi v doprovodu mladé jeptišky Hilarie. Údajně měli namířeno do Shrewsbury. Tam ale nikdy nedorazili…</w:t>
      </w:r>
    </w:p>
    <w:p w14:paraId="6CEB617C" w14:textId="0130BC8B" w:rsidR="00E47E2E" w:rsidRPr="0010025C" w:rsidRDefault="00BA2AC0" w:rsidP="00E47E2E">
      <w:pPr>
        <w:spacing w:afterLines="60" w:after="144" w:line="276" w:lineRule="auto"/>
        <w:rPr>
          <w:rFonts w:ascii="Roboto" w:hAnsi="Roboto"/>
        </w:rPr>
      </w:pPr>
      <w:r w:rsidRPr="00BA2AC0">
        <w:rPr>
          <w:rFonts w:ascii="Roboto" w:hAnsi="Roboto"/>
        </w:rPr>
        <w:t>Když objeví Cadfael v zamrzlém potoce mrtvolu mladé dívky, pojme děsivé podezření. V okolí totiž řádí tlupa násilníků využívající zmatek způsobený válkou ke svému obohacení. K případu se navíc nachomýtne exotický cizinec, který Cadfaelovi někoho připomíná. Ale koho?</w:t>
      </w:r>
    </w:p>
    <w:p w14:paraId="1D07C823" w14:textId="115EE015" w:rsidR="00E47E2E" w:rsidRPr="00D71CA9" w:rsidRDefault="00E47E2E" w:rsidP="00E47E2E">
      <w:pPr>
        <w:spacing w:line="276" w:lineRule="auto"/>
        <w:rPr>
          <w:rFonts w:ascii="Roboto" w:hAnsi="Roboto"/>
          <w:sz w:val="8"/>
          <w:szCs w:val="8"/>
        </w:rPr>
      </w:pPr>
    </w:p>
    <w:p w14:paraId="4E95A461" w14:textId="68670CA1" w:rsidR="00E47E2E" w:rsidRPr="0010025C" w:rsidRDefault="00507222" w:rsidP="00E47E2E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78720" behindDoc="0" locked="0" layoutInCell="1" allowOverlap="1" wp14:anchorId="6767B5E8" wp14:editId="52CAC4AA">
            <wp:simplePos x="0" y="0"/>
            <wp:positionH relativeFrom="margin">
              <wp:align>right</wp:align>
            </wp:positionH>
            <wp:positionV relativeFrom="margin">
              <wp:posOffset>2900403</wp:posOffset>
            </wp:positionV>
            <wp:extent cx="1884774" cy="2656800"/>
            <wp:effectExtent l="0" t="0" r="1270" b="0"/>
            <wp:wrapSquare wrapText="bothSides"/>
            <wp:docPr id="1514547431" name="Obrázek 2" descr="Obsah obrázku text, plakát, umění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547431" name="Obrázek 2" descr="Obsah obrázku text, plakát, umění&#10;&#10;Obsah generovaný pomocí AI může být nesprávný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774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7E2E" w:rsidRPr="009E0BDE">
        <w:rPr>
          <w:rFonts w:ascii="Roboto" w:hAnsi="Roboto"/>
          <w:b/>
          <w:bCs/>
        </w:rPr>
        <w:t>Název:</w:t>
      </w:r>
      <w:r w:rsidR="00E47E2E">
        <w:rPr>
          <w:rFonts w:ascii="Roboto" w:hAnsi="Roboto"/>
        </w:rPr>
        <w:t xml:space="preserve"> </w:t>
      </w:r>
      <w:r w:rsidR="00BA392C" w:rsidRPr="00BA392C">
        <w:rPr>
          <w:rFonts w:ascii="Roboto" w:hAnsi="Roboto"/>
        </w:rPr>
        <w:t>Panna v ledu</w:t>
      </w:r>
    </w:p>
    <w:p w14:paraId="5DD009E2" w14:textId="77777777" w:rsidR="00E47E2E" w:rsidRDefault="00E47E2E" w:rsidP="00E47E2E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Pr="00DF30D8">
        <w:rPr>
          <w:rFonts w:ascii="Roboto" w:hAnsi="Roboto"/>
        </w:rPr>
        <w:t>Ellis Peters</w:t>
      </w:r>
    </w:p>
    <w:p w14:paraId="11180B7B" w14:textId="4D68F644" w:rsidR="00E47E2E" w:rsidRPr="00370DF6" w:rsidRDefault="00E47E2E" w:rsidP="00E47E2E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r w:rsidR="00BA392C" w:rsidRPr="00BA392C">
        <w:rPr>
          <w:rFonts w:ascii="Roboto" w:hAnsi="Roboto"/>
          <w:bCs/>
        </w:rPr>
        <w:t>The Virgin in the Ice</w:t>
      </w:r>
    </w:p>
    <w:p w14:paraId="627D2222" w14:textId="1C479D50" w:rsidR="00E47E2E" w:rsidRPr="0010025C" w:rsidRDefault="00E47E2E" w:rsidP="00E47E2E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="00BA392C" w:rsidRPr="00BA392C">
        <w:rPr>
          <w:rFonts w:ascii="Roboto" w:hAnsi="Roboto"/>
          <w:bCs/>
        </w:rPr>
        <w:t>Zora Wolfová</w:t>
      </w:r>
    </w:p>
    <w:p w14:paraId="759351E2" w14:textId="77777777" w:rsidR="00E47E2E" w:rsidRPr="0010025C" w:rsidRDefault="00E47E2E" w:rsidP="00E47E2E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vázaná</w:t>
      </w:r>
      <w:r>
        <w:rPr>
          <w:rFonts w:ascii="Roboto" w:hAnsi="Roboto"/>
        </w:rPr>
        <w:t xml:space="preserve"> s přebalem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>
        <w:rPr>
          <w:rFonts w:ascii="Roboto" w:eastAsia="Aptos" w:hAnsi="Roboto"/>
        </w:rPr>
        <w:t>45</w:t>
      </w:r>
      <w:r w:rsidRPr="0010025C">
        <w:rPr>
          <w:rFonts w:ascii="Roboto" w:eastAsia="Aptos" w:hAnsi="Roboto"/>
        </w:rPr>
        <w:t xml:space="preserve"> x 20</w:t>
      </w:r>
      <w:r>
        <w:rPr>
          <w:rFonts w:ascii="Roboto" w:eastAsia="Aptos" w:hAnsi="Roboto"/>
        </w:rPr>
        <w:t>5</w:t>
      </w:r>
      <w:r w:rsidRPr="0010025C">
        <w:rPr>
          <w:rFonts w:ascii="Roboto" w:eastAsia="Aptos" w:hAnsi="Roboto"/>
        </w:rPr>
        <w:t xml:space="preserve"> mm</w:t>
      </w:r>
    </w:p>
    <w:p w14:paraId="2FB93BA5" w14:textId="76259DED" w:rsidR="00E47E2E" w:rsidRPr="0010025C" w:rsidRDefault="00E47E2E" w:rsidP="00E47E2E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>
        <w:rPr>
          <w:rFonts w:ascii="Roboto" w:hAnsi="Roboto"/>
        </w:rPr>
        <w:t>2</w:t>
      </w:r>
      <w:r w:rsidR="00BA392C">
        <w:rPr>
          <w:rFonts w:ascii="Roboto" w:hAnsi="Roboto"/>
        </w:rPr>
        <w:t>80</w:t>
      </w:r>
    </w:p>
    <w:p w14:paraId="7031FC2F" w14:textId="5BA78A5F" w:rsidR="00E47E2E" w:rsidRPr="0010025C" w:rsidRDefault="00E47E2E" w:rsidP="00E47E2E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</w:t>
      </w:r>
      <w:r w:rsidR="00BA392C"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14:paraId="48A48FB5" w14:textId="77777777" w:rsidR="00E47E2E" w:rsidRPr="0010025C" w:rsidRDefault="00E47E2E" w:rsidP="00E47E2E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6C29FDAD" w14:textId="5C79AAE2" w:rsidR="00E47E2E" w:rsidRDefault="00E47E2E" w:rsidP="00E47E2E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BA392C" w:rsidRPr="00BA392C">
        <w:rPr>
          <w:rFonts w:ascii="Roboto" w:hAnsi="Roboto"/>
        </w:rPr>
        <w:t>978-80-7588-906-5</w:t>
      </w:r>
    </w:p>
    <w:p w14:paraId="21F5B768" w14:textId="0BD848EF" w:rsidR="00E47E2E" w:rsidRPr="0010025C" w:rsidRDefault="00E47E2E" w:rsidP="00E47E2E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BA392C">
        <w:rPr>
          <w:rFonts w:ascii="Roboto" w:hAnsi="Roboto"/>
        </w:rPr>
        <w:t>15</w:t>
      </w:r>
      <w:r>
        <w:rPr>
          <w:rFonts w:ascii="Roboto" w:hAnsi="Roboto"/>
        </w:rPr>
        <w:t xml:space="preserve">. </w:t>
      </w:r>
      <w:r w:rsidR="00BA392C">
        <w:rPr>
          <w:rFonts w:ascii="Roboto" w:hAnsi="Roboto"/>
        </w:rPr>
        <w:t xml:space="preserve">ledna </w:t>
      </w:r>
      <w:r>
        <w:rPr>
          <w:rFonts w:ascii="Roboto" w:hAnsi="Roboto"/>
        </w:rPr>
        <w:t>202</w:t>
      </w:r>
      <w:r w:rsidR="00BA392C">
        <w:rPr>
          <w:rFonts w:ascii="Roboto" w:hAnsi="Roboto"/>
        </w:rPr>
        <w:t>6</w:t>
      </w:r>
    </w:p>
    <w:p w14:paraId="6A89D770" w14:textId="1AE78FA4" w:rsidR="00E47E2E" w:rsidRPr="00F74184" w:rsidRDefault="00BA392C" w:rsidP="00E47E2E">
      <w:pPr>
        <w:spacing w:line="276" w:lineRule="auto"/>
        <w:rPr>
          <w:rFonts w:ascii="Roboto" w:hAnsi="Roboto"/>
        </w:rPr>
      </w:pPr>
      <w:hyperlink r:id="rId10" w:history="1">
        <w:r>
          <w:rPr>
            <w:rStyle w:val="Hypertextovodkaz"/>
            <w:rFonts w:ascii="Roboto" w:hAnsi="Roboto"/>
          </w:rPr>
          <w:t>https://www.mysterypress.cz/panna-v-ledu/</w:t>
        </w:r>
      </w:hyperlink>
    </w:p>
    <w:p w14:paraId="451AC88A" w14:textId="77777777" w:rsidR="00E47E2E" w:rsidRPr="00D71CA9" w:rsidRDefault="00E47E2E" w:rsidP="00E47E2E">
      <w:pPr>
        <w:spacing w:line="276" w:lineRule="auto"/>
        <w:rPr>
          <w:rFonts w:ascii="Roboto" w:hAnsi="Roboto"/>
          <w:sz w:val="8"/>
          <w:szCs w:val="8"/>
        </w:rPr>
      </w:pPr>
    </w:p>
    <w:p w14:paraId="2F8C42B5" w14:textId="77777777" w:rsidR="00E47E2E" w:rsidRDefault="00E47E2E" w:rsidP="00E47E2E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562CADF6" w14:textId="06BA07FC" w:rsidR="00EF248D" w:rsidRPr="00E47E2E" w:rsidRDefault="00E47E2E" w:rsidP="00E47E2E">
      <w:pPr>
        <w:spacing w:after="144" w:line="276" w:lineRule="auto"/>
        <w:rPr>
          <w:rFonts w:ascii="Roboto" w:hAnsi="Roboto"/>
          <w:bCs/>
        </w:rPr>
      </w:pPr>
      <w:r w:rsidRPr="00DF30D8">
        <w:rPr>
          <w:rFonts w:ascii="Roboto" w:hAnsi="Roboto"/>
          <w:bCs/>
        </w:rPr>
        <w:t xml:space="preserve">Ellis Peters, vlastním jménem Edith Mary Pargeter (1913–1995), byla anglická spisovatelka velšského původu, jejíž tvorba zahrnuje zejména válečnou, historickou a detektivní prózu. Do </w:t>
      </w:r>
      <w:r w:rsidRPr="00DF30D8">
        <w:rPr>
          <w:rFonts w:ascii="Roboto" w:hAnsi="Roboto"/>
          <w:bCs/>
        </w:rPr>
        <w:lastRenderedPageBreak/>
        <w:t xml:space="preserve">světové literatury se zapsala trilogií </w:t>
      </w:r>
      <w:r w:rsidRPr="00DF30D8">
        <w:rPr>
          <w:rFonts w:ascii="Roboto" w:hAnsi="Roboto"/>
          <w:bCs/>
          <w:i/>
          <w:iCs/>
        </w:rPr>
        <w:t>Nebeský strom</w:t>
      </w:r>
      <w:r w:rsidRPr="00DF30D8">
        <w:rPr>
          <w:rFonts w:ascii="Roboto" w:hAnsi="Roboto"/>
          <w:bCs/>
        </w:rPr>
        <w:t xml:space="preserve">, dále dvacetidílnou sérií historických detektivek s </w:t>
      </w:r>
      <w:r w:rsidRPr="00DF30D8">
        <w:rPr>
          <w:rFonts w:ascii="Roboto" w:hAnsi="Roboto"/>
          <w:bCs/>
          <w:i/>
          <w:iCs/>
        </w:rPr>
        <w:t>bratrem Cadfaelem</w:t>
      </w:r>
      <w:r>
        <w:rPr>
          <w:rFonts w:ascii="Roboto" w:hAnsi="Roboto"/>
          <w:bCs/>
        </w:rPr>
        <w:t xml:space="preserve"> </w:t>
      </w:r>
      <w:r w:rsidRPr="00DF30D8">
        <w:rPr>
          <w:rFonts w:ascii="Roboto" w:hAnsi="Roboto"/>
          <w:bCs/>
        </w:rPr>
        <w:t xml:space="preserve">a také případy </w:t>
      </w:r>
      <w:r w:rsidRPr="00DF30D8">
        <w:rPr>
          <w:rFonts w:ascii="Roboto" w:hAnsi="Roboto"/>
          <w:bCs/>
          <w:i/>
          <w:iCs/>
        </w:rPr>
        <w:t>inspektora Felse</w:t>
      </w:r>
      <w:r w:rsidRPr="00DF30D8">
        <w:t xml:space="preserve"> </w:t>
      </w:r>
      <w:r w:rsidRPr="00DF30D8">
        <w:rPr>
          <w:rFonts w:ascii="Roboto" w:hAnsi="Roboto"/>
          <w:bCs/>
        </w:rPr>
        <w:t>a jeho syna, jež tvoří třináct svazků. Prakticky celý život – s několika výjimkami, jako byl například krátký pobyt v Praze – prožila v rodném kraji, jímž bylo hrabství Shropshire.</w:t>
      </w:r>
    </w:p>
    <w:p w14:paraId="2466E9ED" w14:textId="77777777" w:rsidR="00E47E2E" w:rsidRPr="00424A56" w:rsidRDefault="00E47E2E" w:rsidP="00E47E2E">
      <w:pPr>
        <w:pStyle w:val="Nadpis1"/>
        <w:spacing w:after="144"/>
      </w:pPr>
      <w:r w:rsidRPr="0008493D">
        <w:t>Severská krimi z opravdového severu</w:t>
      </w:r>
      <w:r>
        <w:t>…</w:t>
      </w:r>
    </w:p>
    <w:p w14:paraId="1B28EEB5" w14:textId="58FBE369" w:rsidR="00E47E2E" w:rsidRPr="001E129C" w:rsidRDefault="00E47E2E" w:rsidP="00E47E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 w:rsidRPr="00B64C52">
        <w:rPr>
          <w:rFonts w:ascii="Roboto" w:hAnsi="Roboto"/>
          <w:b/>
          <w:bCs/>
        </w:rPr>
        <w:t>Už po</w:t>
      </w:r>
      <w:r w:rsidR="00BA2AC0">
        <w:rPr>
          <w:rFonts w:ascii="Roboto" w:hAnsi="Roboto"/>
          <w:b/>
          <w:bCs/>
        </w:rPr>
        <w:t>čtrnácté</w:t>
      </w:r>
      <w:r w:rsidRPr="00B64C52">
        <w:rPr>
          <w:rFonts w:ascii="Roboto" w:hAnsi="Roboto"/>
          <w:b/>
          <w:bCs/>
        </w:rPr>
        <w:t xml:space="preserve"> nás Dana Stabenow </w:t>
      </w:r>
      <w:ins w:id="14" w:author="Alena Tůmová" w:date="2026-01-15T10:23:00Z" w16du:dateUtc="2026-01-15T09:23:00Z">
        <w:r w:rsidR="00077950">
          <w:rPr>
            <w:rFonts w:ascii="Roboto" w:hAnsi="Roboto"/>
            <w:b/>
            <w:bCs/>
          </w:rPr>
          <w:t>přenese</w:t>
        </w:r>
      </w:ins>
      <w:del w:id="15" w:author="Alena Tůmová" w:date="2026-01-15T10:23:00Z" w16du:dateUtc="2026-01-15T09:23:00Z">
        <w:r w:rsidRPr="00B64C52" w:rsidDel="00077950">
          <w:rPr>
            <w:rFonts w:ascii="Roboto" w:hAnsi="Roboto"/>
            <w:b/>
            <w:bCs/>
          </w:rPr>
          <w:delText>zavádí</w:delText>
        </w:r>
      </w:del>
      <w:r w:rsidRPr="00B64C52">
        <w:rPr>
          <w:rFonts w:ascii="Roboto" w:hAnsi="Roboto"/>
          <w:b/>
          <w:bCs/>
        </w:rPr>
        <w:t xml:space="preserve"> na Aljašku, do krajiny</w:t>
      </w:r>
      <w:r>
        <w:rPr>
          <w:rFonts w:ascii="Roboto" w:hAnsi="Roboto"/>
          <w:b/>
          <w:bCs/>
        </w:rPr>
        <w:t>,</w:t>
      </w:r>
      <w:r w:rsidRPr="00B64C52">
        <w:rPr>
          <w:rFonts w:ascii="Roboto" w:hAnsi="Roboto"/>
          <w:b/>
          <w:bCs/>
        </w:rPr>
        <w:t xml:space="preserve"> která okouzluje svou rozmanitostí: tvrdostí, bezprostředností, krásou, životem. A také nemilosrdnou smrtí. Podobně jako </w:t>
      </w:r>
      <w:r>
        <w:rPr>
          <w:rFonts w:ascii="Roboto" w:hAnsi="Roboto"/>
          <w:b/>
          <w:bCs/>
        </w:rPr>
        <w:t>předchozí</w:t>
      </w:r>
      <w:r w:rsidRPr="00B64C52">
        <w:rPr>
          <w:rFonts w:ascii="Roboto" w:hAnsi="Roboto"/>
          <w:b/>
          <w:bCs/>
        </w:rPr>
        <w:t xml:space="preserve"> román</w:t>
      </w:r>
      <w:r>
        <w:rPr>
          <w:rFonts w:ascii="Roboto" w:hAnsi="Roboto"/>
          <w:b/>
          <w:bCs/>
        </w:rPr>
        <w:t>y</w:t>
      </w:r>
      <w:r w:rsidRPr="00B64C52">
        <w:rPr>
          <w:rFonts w:ascii="Roboto" w:hAnsi="Roboto"/>
          <w:b/>
          <w:bCs/>
        </w:rPr>
        <w:t xml:space="preserve"> se soukromou vyšetřovatelkou Kate Shugakovou přináší také novinka </w:t>
      </w:r>
      <w:r w:rsidR="00BA2AC0" w:rsidRPr="00BA2AC0">
        <w:rPr>
          <w:rFonts w:ascii="Roboto" w:hAnsi="Roboto"/>
          <w:b/>
          <w:bCs/>
          <w:i/>
          <w:iCs/>
        </w:rPr>
        <w:t>Zlá krev</w:t>
      </w:r>
      <w:r>
        <w:rPr>
          <w:rFonts w:ascii="Roboto" w:hAnsi="Roboto"/>
          <w:b/>
          <w:bCs/>
        </w:rPr>
        <w:t xml:space="preserve"> </w:t>
      </w:r>
      <w:r w:rsidRPr="00B64C52">
        <w:rPr>
          <w:rFonts w:ascii="Roboto" w:hAnsi="Roboto"/>
          <w:b/>
          <w:bCs/>
        </w:rPr>
        <w:t xml:space="preserve">vydatnou porci </w:t>
      </w:r>
      <w:r>
        <w:rPr>
          <w:rFonts w:ascii="Roboto" w:hAnsi="Roboto"/>
          <w:b/>
          <w:bCs/>
        </w:rPr>
        <w:t>mrazivého</w:t>
      </w:r>
      <w:r w:rsidRPr="00B64C52">
        <w:rPr>
          <w:rFonts w:ascii="Roboto" w:hAnsi="Roboto"/>
          <w:b/>
          <w:bCs/>
        </w:rPr>
        <w:t xml:space="preserve"> napětí i skvělé zábavy.</w:t>
      </w:r>
    </w:p>
    <w:p w14:paraId="0C5A65C8" w14:textId="0DBE4BE2" w:rsidR="00E47E2E" w:rsidRPr="00F77629" w:rsidRDefault="00BA2AC0" w:rsidP="00E47E2E">
      <w:pPr>
        <w:spacing w:afterLines="60" w:after="144" w:line="276" w:lineRule="auto"/>
        <w:rPr>
          <w:rFonts w:ascii="Roboto" w:hAnsi="Roboto"/>
        </w:rPr>
      </w:pPr>
      <w:r w:rsidRPr="00BA2AC0">
        <w:rPr>
          <w:rFonts w:ascii="Roboto" w:hAnsi="Roboto"/>
        </w:rPr>
        <w:t>Victoria Pilz Bannister Muravieffová z Anchorage na Aljašce byla před jednatřiceti lety odsouzena za vraždu svého sedmnáctiletého syna Williama. O tom, že zapálila vlastní dům, nikdo nepochyboval. Proto si nyní odpykává doživotní trest ve státním vězení.</w:t>
      </w:r>
      <w:r w:rsidR="00E47E2E" w:rsidRPr="00F77629">
        <w:rPr>
          <w:rFonts w:ascii="Roboto" w:hAnsi="Roboto"/>
        </w:rPr>
        <w:t xml:space="preserve"> </w:t>
      </w:r>
    </w:p>
    <w:p w14:paraId="02FF5CD6" w14:textId="1A772167" w:rsidR="00E47E2E" w:rsidRPr="00F77629" w:rsidRDefault="00BA2AC0" w:rsidP="00E47E2E">
      <w:pPr>
        <w:spacing w:afterLines="60" w:after="144" w:line="276" w:lineRule="auto"/>
        <w:rPr>
          <w:rFonts w:ascii="Roboto" w:hAnsi="Roboto"/>
        </w:rPr>
      </w:pPr>
      <w:r w:rsidRPr="00BA2AC0">
        <w:rPr>
          <w:rFonts w:ascii="Roboto" w:hAnsi="Roboto"/>
        </w:rPr>
        <w:t xml:space="preserve">Její dcera Charlotte ale oficiální verzi nevěří, </w:t>
      </w:r>
      <w:r>
        <w:rPr>
          <w:rFonts w:ascii="Roboto" w:hAnsi="Roboto"/>
        </w:rPr>
        <w:t>a najme</w:t>
      </w:r>
      <w:r w:rsidRPr="00BA2AC0">
        <w:rPr>
          <w:rFonts w:ascii="Roboto" w:hAnsi="Roboto"/>
        </w:rPr>
        <w:t xml:space="preserve"> Kate Shugakovou, aby očistila </w:t>
      </w:r>
      <w:r>
        <w:rPr>
          <w:rFonts w:ascii="Roboto" w:hAnsi="Roboto"/>
        </w:rPr>
        <w:t>matčino</w:t>
      </w:r>
      <w:r w:rsidRPr="00BA2AC0">
        <w:rPr>
          <w:rFonts w:ascii="Roboto" w:hAnsi="Roboto"/>
        </w:rPr>
        <w:t xml:space="preserve"> jméno a dostala ji na svobodu. Obviněná však odmítá spolupracovat a brzy vyplouvá na povrch, že není sama, kdo chce nechat minulost u ledu. Čím hlouběji Kate proniká pod povrch celého případu, tím víc ji děsí historie plná tajemství, zármutku a vražd</w:t>
      </w:r>
      <w:r w:rsidR="00E47E2E" w:rsidRPr="00F77629">
        <w:rPr>
          <w:rFonts w:ascii="Roboto" w:hAnsi="Roboto"/>
        </w:rPr>
        <w:t>.</w:t>
      </w:r>
    </w:p>
    <w:p w14:paraId="1999338B" w14:textId="72D87A8E" w:rsidR="00E47E2E" w:rsidRPr="00D71CA9" w:rsidRDefault="00E47E2E" w:rsidP="00E47E2E">
      <w:pPr>
        <w:spacing w:line="276" w:lineRule="auto"/>
        <w:rPr>
          <w:rFonts w:ascii="Roboto" w:hAnsi="Roboto"/>
          <w:sz w:val="8"/>
          <w:szCs w:val="8"/>
        </w:rPr>
      </w:pPr>
    </w:p>
    <w:p w14:paraId="255B1F03" w14:textId="0B6DA06A" w:rsidR="00E47E2E" w:rsidRPr="0010025C" w:rsidRDefault="00507222" w:rsidP="00E47E2E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79744" behindDoc="0" locked="0" layoutInCell="1" allowOverlap="1" wp14:anchorId="770720CC" wp14:editId="45D9E248">
            <wp:simplePos x="0" y="0"/>
            <wp:positionH relativeFrom="margin">
              <wp:align>right</wp:align>
            </wp:positionH>
            <wp:positionV relativeFrom="margin">
              <wp:posOffset>2900183</wp:posOffset>
            </wp:positionV>
            <wp:extent cx="1885806" cy="2656800"/>
            <wp:effectExtent l="0" t="0" r="635" b="0"/>
            <wp:wrapSquare wrapText="bothSides"/>
            <wp:docPr id="1870143664" name="Obrázek 3" descr="Obsah obrázku text, rostlina, venku, Obal knihy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143664" name="Obrázek 3" descr="Obsah obrázku text, rostlina, venku, Obal knihy&#10;&#10;Obsah generovaný pomocí AI může být nesprávný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806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7E2E" w:rsidRPr="009E0BDE">
        <w:rPr>
          <w:rFonts w:ascii="Roboto" w:hAnsi="Roboto"/>
          <w:b/>
          <w:bCs/>
        </w:rPr>
        <w:t>Název:</w:t>
      </w:r>
      <w:r w:rsidR="00E47E2E">
        <w:rPr>
          <w:rFonts w:ascii="Roboto" w:hAnsi="Roboto"/>
        </w:rPr>
        <w:t xml:space="preserve"> </w:t>
      </w:r>
      <w:r w:rsidRPr="00507222">
        <w:rPr>
          <w:rFonts w:ascii="Roboto" w:hAnsi="Roboto"/>
        </w:rPr>
        <w:t>Zlá krev</w:t>
      </w:r>
    </w:p>
    <w:p w14:paraId="33C17375" w14:textId="77777777" w:rsidR="00E47E2E" w:rsidRDefault="00E47E2E" w:rsidP="00E47E2E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Pr="0050610D">
        <w:rPr>
          <w:rFonts w:ascii="Roboto" w:hAnsi="Roboto"/>
        </w:rPr>
        <w:t>Dana Stabenow</w:t>
      </w:r>
    </w:p>
    <w:p w14:paraId="1F772047" w14:textId="050FFE8F" w:rsidR="00E47E2E" w:rsidRPr="00370DF6" w:rsidRDefault="00E47E2E" w:rsidP="00E47E2E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r w:rsidR="00507222" w:rsidRPr="00507222">
        <w:rPr>
          <w:rFonts w:ascii="Roboto" w:hAnsi="Roboto"/>
          <w:bCs/>
        </w:rPr>
        <w:t>A Taint in the Blood</w:t>
      </w:r>
    </w:p>
    <w:p w14:paraId="381E164A" w14:textId="77777777" w:rsidR="00E47E2E" w:rsidRPr="0010025C" w:rsidRDefault="00E47E2E" w:rsidP="00E47E2E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Pr="00C03336">
        <w:rPr>
          <w:rFonts w:ascii="Roboto" w:hAnsi="Roboto"/>
          <w:bCs/>
        </w:rPr>
        <w:t>Hana Láryšová</w:t>
      </w:r>
    </w:p>
    <w:p w14:paraId="7549EE32" w14:textId="77777777" w:rsidR="00E47E2E" w:rsidRPr="0010025C" w:rsidRDefault="00E47E2E" w:rsidP="00E47E2E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vázaná</w:t>
      </w:r>
      <w:r>
        <w:rPr>
          <w:rFonts w:ascii="Roboto" w:hAnsi="Roboto"/>
        </w:rPr>
        <w:t xml:space="preserve"> s přebalem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>
        <w:rPr>
          <w:rFonts w:ascii="Roboto" w:eastAsia="Aptos" w:hAnsi="Roboto"/>
        </w:rPr>
        <w:t>45</w:t>
      </w:r>
      <w:r w:rsidRPr="0010025C">
        <w:rPr>
          <w:rFonts w:ascii="Roboto" w:eastAsia="Aptos" w:hAnsi="Roboto"/>
        </w:rPr>
        <w:t xml:space="preserve"> x 20</w:t>
      </w:r>
      <w:r>
        <w:rPr>
          <w:rFonts w:ascii="Roboto" w:eastAsia="Aptos" w:hAnsi="Roboto"/>
        </w:rPr>
        <w:t>5</w:t>
      </w:r>
      <w:r w:rsidRPr="0010025C">
        <w:rPr>
          <w:rFonts w:ascii="Roboto" w:eastAsia="Aptos" w:hAnsi="Roboto"/>
        </w:rPr>
        <w:t xml:space="preserve"> mm</w:t>
      </w:r>
    </w:p>
    <w:p w14:paraId="3043E1C9" w14:textId="77777777" w:rsidR="00E47E2E" w:rsidRPr="0010025C" w:rsidRDefault="00E47E2E" w:rsidP="00E47E2E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>
        <w:rPr>
          <w:rFonts w:ascii="Roboto" w:hAnsi="Roboto"/>
        </w:rPr>
        <w:t>368</w:t>
      </w:r>
    </w:p>
    <w:p w14:paraId="3739ABF8" w14:textId="5243E958" w:rsidR="00E47E2E" w:rsidRPr="0010025C" w:rsidRDefault="00E47E2E" w:rsidP="00E47E2E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>
        <w:rPr>
          <w:rFonts w:ascii="Roboto" w:hAnsi="Roboto"/>
        </w:rPr>
        <w:t>4</w:t>
      </w:r>
      <w:r w:rsidR="00507222">
        <w:rPr>
          <w:rFonts w:ascii="Roboto" w:hAnsi="Roboto"/>
        </w:rPr>
        <w:t>4</w:t>
      </w:r>
      <w:r w:rsidRPr="0010025C">
        <w:rPr>
          <w:rFonts w:ascii="Roboto" w:hAnsi="Roboto"/>
        </w:rPr>
        <w:t>9 Kč</w:t>
      </w:r>
    </w:p>
    <w:p w14:paraId="3A871BAA" w14:textId="77777777" w:rsidR="00E47E2E" w:rsidRPr="0010025C" w:rsidRDefault="00E47E2E" w:rsidP="00E47E2E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6C3D290A" w14:textId="01A2D1FD" w:rsidR="00E47E2E" w:rsidRDefault="00E47E2E" w:rsidP="00E47E2E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BA392C" w:rsidRPr="00BA392C">
        <w:rPr>
          <w:rFonts w:ascii="Roboto" w:hAnsi="Roboto"/>
        </w:rPr>
        <w:t>978-80-7707-036-2</w:t>
      </w:r>
    </w:p>
    <w:p w14:paraId="015C4E23" w14:textId="7E6763D2" w:rsidR="00E47E2E" w:rsidRPr="0010025C" w:rsidRDefault="00E47E2E" w:rsidP="00E47E2E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2</w:t>
      </w:r>
      <w:r w:rsidR="00BA392C">
        <w:rPr>
          <w:rFonts w:ascii="Roboto" w:hAnsi="Roboto"/>
        </w:rPr>
        <w:t>2</w:t>
      </w:r>
      <w:r>
        <w:rPr>
          <w:rFonts w:ascii="Roboto" w:hAnsi="Roboto"/>
        </w:rPr>
        <w:t xml:space="preserve">. </w:t>
      </w:r>
      <w:r w:rsidR="00BA392C">
        <w:rPr>
          <w:rFonts w:ascii="Roboto" w:hAnsi="Roboto"/>
        </w:rPr>
        <w:t xml:space="preserve">ledna </w:t>
      </w:r>
      <w:r>
        <w:rPr>
          <w:rFonts w:ascii="Roboto" w:hAnsi="Roboto"/>
        </w:rPr>
        <w:t>202</w:t>
      </w:r>
      <w:r w:rsidR="00BA392C">
        <w:rPr>
          <w:rFonts w:ascii="Roboto" w:hAnsi="Roboto"/>
        </w:rPr>
        <w:t>6</w:t>
      </w:r>
    </w:p>
    <w:p w14:paraId="4D2E3E99" w14:textId="2CDA0F65" w:rsidR="00E47E2E" w:rsidRPr="00F77629" w:rsidRDefault="00BA392C" w:rsidP="00E47E2E">
      <w:pPr>
        <w:spacing w:line="276" w:lineRule="auto"/>
        <w:rPr>
          <w:rFonts w:ascii="Roboto" w:hAnsi="Roboto"/>
        </w:rPr>
      </w:pPr>
      <w:hyperlink r:id="rId12" w:history="1">
        <w:r>
          <w:rPr>
            <w:rStyle w:val="Hypertextovodkaz"/>
            <w:rFonts w:ascii="Roboto" w:hAnsi="Roboto"/>
          </w:rPr>
          <w:t>https://www.mysterypress.cz/zla-krev/</w:t>
        </w:r>
      </w:hyperlink>
    </w:p>
    <w:p w14:paraId="02246208" w14:textId="77777777" w:rsidR="00E47E2E" w:rsidRPr="00D71CA9" w:rsidRDefault="00E47E2E" w:rsidP="00E47E2E">
      <w:pPr>
        <w:spacing w:line="276" w:lineRule="auto"/>
        <w:rPr>
          <w:rFonts w:ascii="Roboto" w:hAnsi="Roboto"/>
          <w:sz w:val="8"/>
          <w:szCs w:val="8"/>
        </w:rPr>
      </w:pPr>
    </w:p>
    <w:p w14:paraId="48D181CE" w14:textId="77777777" w:rsidR="00E47E2E" w:rsidRDefault="00E47E2E" w:rsidP="00E47E2E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286D9ED2" w14:textId="77777777" w:rsidR="00E47E2E" w:rsidRPr="0032634F" w:rsidRDefault="00E47E2E" w:rsidP="00E47E2E">
      <w:pPr>
        <w:spacing w:after="144" w:line="276" w:lineRule="auto"/>
        <w:rPr>
          <w:rFonts w:ascii="Roboto" w:hAnsi="Roboto"/>
          <w:bCs/>
        </w:rPr>
      </w:pPr>
      <w:r w:rsidRPr="0008493D">
        <w:rPr>
          <w:rFonts w:ascii="Roboto" w:hAnsi="Roboto"/>
          <w:bCs/>
        </w:rPr>
        <w:lastRenderedPageBreak/>
        <w:t>Dana Stabenow se narodila v roce 1952 v aljašském Anchorage a vyrostla na rybářské lodi. Vystudovala žurnalistiku na Aljašské univerzitě</w:t>
      </w:r>
      <w:r>
        <w:rPr>
          <w:rFonts w:ascii="Roboto" w:hAnsi="Roboto"/>
          <w:bCs/>
        </w:rPr>
        <w:t>, poté</w:t>
      </w:r>
      <w:r w:rsidRPr="0008493D">
        <w:rPr>
          <w:rFonts w:ascii="Roboto" w:hAnsi="Roboto"/>
          <w:bCs/>
        </w:rPr>
        <w:t xml:space="preserve"> pracovala pro společnosti Alyeska Pipeline a British Petroleum</w:t>
      </w:r>
      <w:r>
        <w:rPr>
          <w:rFonts w:ascii="Roboto" w:hAnsi="Roboto"/>
          <w:bCs/>
        </w:rPr>
        <w:t>. P</w:t>
      </w:r>
      <w:r w:rsidRPr="0008493D">
        <w:rPr>
          <w:rFonts w:ascii="Roboto" w:hAnsi="Roboto"/>
          <w:bCs/>
        </w:rPr>
        <w:t>o třicítce se rozhodla, že v područí ropných magnátů život strávit nechce a stane se raději chudou spisovatelkou. V roce 199</w:t>
      </w:r>
      <w:r>
        <w:rPr>
          <w:rFonts w:ascii="Roboto" w:hAnsi="Roboto"/>
          <w:bCs/>
        </w:rPr>
        <w:t>2</w:t>
      </w:r>
      <w:r w:rsidRPr="0008493D">
        <w:rPr>
          <w:rFonts w:ascii="Roboto" w:hAnsi="Roboto"/>
          <w:bCs/>
        </w:rPr>
        <w:t xml:space="preserve"> </w:t>
      </w:r>
      <w:r>
        <w:rPr>
          <w:rFonts w:ascii="Roboto" w:hAnsi="Roboto"/>
          <w:bCs/>
        </w:rPr>
        <w:t>tak vyšel</w:t>
      </w:r>
      <w:r w:rsidRPr="0008493D">
        <w:rPr>
          <w:rFonts w:ascii="Roboto" w:hAnsi="Roboto"/>
          <w:bCs/>
        </w:rPr>
        <w:t xml:space="preserve"> první díl populární série o Kate Shugakové nazvaný </w:t>
      </w:r>
      <w:r w:rsidRPr="0008493D">
        <w:rPr>
          <w:rFonts w:ascii="Roboto" w:hAnsi="Roboto"/>
          <w:bCs/>
          <w:i/>
          <w:iCs/>
        </w:rPr>
        <w:t>Chladný den pro vraždu</w:t>
      </w:r>
      <w:r w:rsidRPr="0008493D">
        <w:rPr>
          <w:rFonts w:ascii="Roboto" w:hAnsi="Roboto"/>
          <w:bCs/>
        </w:rPr>
        <w:t>, který v roce 1993 získal cenu Edgar.</w:t>
      </w:r>
      <w:r w:rsidRPr="001E129C">
        <w:t xml:space="preserve"> </w:t>
      </w:r>
      <w:r w:rsidRPr="001E129C">
        <w:rPr>
          <w:rFonts w:ascii="Roboto" w:hAnsi="Roboto"/>
          <w:bCs/>
        </w:rPr>
        <w:t>Více o autor</w:t>
      </w:r>
      <w:r>
        <w:rPr>
          <w:rFonts w:ascii="Roboto" w:hAnsi="Roboto"/>
          <w:bCs/>
        </w:rPr>
        <w:t>ce</w:t>
      </w:r>
      <w:r w:rsidRPr="001E129C">
        <w:rPr>
          <w:rFonts w:ascii="Roboto" w:hAnsi="Roboto"/>
          <w:bCs/>
        </w:rPr>
        <w:t xml:space="preserve"> na </w:t>
      </w:r>
      <w:r w:rsidRPr="0008493D">
        <w:rPr>
          <w:rFonts w:ascii="Roboto" w:hAnsi="Roboto"/>
          <w:bCs/>
        </w:rPr>
        <w:t>www.stabenow.com</w:t>
      </w:r>
      <w:r w:rsidRPr="001E129C">
        <w:rPr>
          <w:rFonts w:ascii="Roboto" w:hAnsi="Roboto"/>
          <w:bCs/>
        </w:rPr>
        <w:t>.</w:t>
      </w:r>
    </w:p>
    <w:p w14:paraId="7DF5B96A" w14:textId="711B64E7" w:rsidR="00C119A3" w:rsidRPr="0010025C" w:rsidRDefault="00D71CA9" w:rsidP="00D71CA9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 </w:t>
      </w:r>
    </w:p>
    <w:sectPr w:rsidR="00C119A3" w:rsidRPr="0010025C" w:rsidSect="0010025C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DA9C9" w14:textId="77777777" w:rsidR="00261A53" w:rsidRDefault="00261A53" w:rsidP="001C0562">
      <w:pPr>
        <w:spacing w:after="144" w:line="240" w:lineRule="auto"/>
      </w:pPr>
      <w:r>
        <w:separator/>
      </w:r>
    </w:p>
  </w:endnote>
  <w:endnote w:type="continuationSeparator" w:id="0">
    <w:p w14:paraId="5BB308C3" w14:textId="77777777" w:rsidR="00261A53" w:rsidRDefault="00261A53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192C9" w14:textId="77777777" w:rsidR="00261A53" w:rsidRDefault="00261A53" w:rsidP="001C0562">
      <w:pPr>
        <w:spacing w:after="144" w:line="240" w:lineRule="auto"/>
      </w:pPr>
      <w:r>
        <w:separator/>
      </w:r>
    </w:p>
  </w:footnote>
  <w:footnote w:type="continuationSeparator" w:id="0">
    <w:p w14:paraId="281D00E5" w14:textId="77777777" w:rsidR="00261A53" w:rsidRDefault="00261A53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D9DB9" w14:textId="77777777" w:rsidR="00D71CA9" w:rsidRPr="006D392B" w:rsidRDefault="00D71CA9" w:rsidP="00D71CA9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5D6E3E4" wp14:editId="0FF16006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941283580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75589F1D" w14:textId="77777777" w:rsidR="00D71CA9" w:rsidRDefault="00D71CA9" w:rsidP="00D71CA9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63DD24BA" w14:textId="0E3B0164" w:rsidR="00D71CA9" w:rsidRDefault="00D71CA9" w:rsidP="00D71CA9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Marketing &amp; PR: Tereza Králová, </w:t>
    </w:r>
    <w:r w:rsidRPr="00962FAF">
      <w:rPr>
        <w:rFonts w:ascii="Roboto" w:hAnsi="Roboto"/>
        <w:sz w:val="20"/>
        <w:szCs w:val="20"/>
      </w:rPr>
      <w:t>tereza.kralova@mysterypress.cz</w:t>
    </w:r>
    <w:r>
      <w:rPr>
        <w:rFonts w:ascii="Roboto" w:hAnsi="Roboto"/>
        <w:sz w:val="20"/>
        <w:szCs w:val="20"/>
      </w:rPr>
      <w:t xml:space="preserve">, </w:t>
    </w:r>
    <w:r w:rsidRPr="006D392B">
      <w:rPr>
        <w:rFonts w:ascii="Roboto" w:hAnsi="Roboto"/>
        <w:sz w:val="20"/>
        <w:szCs w:val="20"/>
      </w:rPr>
      <w:t>+420</w:t>
    </w:r>
    <w:r>
      <w:rPr>
        <w:rFonts w:ascii="Roboto" w:hAnsi="Roboto"/>
        <w:sz w:val="20"/>
        <w:szCs w:val="20"/>
      </w:rPr>
      <w:t> 728 446 461</w:t>
    </w:r>
  </w:p>
  <w:p w14:paraId="39DCC1D6" w14:textId="77777777" w:rsidR="00D71CA9" w:rsidRDefault="00D71CA9" w:rsidP="00D71CA9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01C72397" w14:textId="77777777" w:rsidR="00D71CA9" w:rsidRDefault="00D71C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56B5B4E9" w14:textId="3F9CC4F0" w:rsidR="001C0562" w:rsidRDefault="007B3450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="00962FAF" w:rsidRP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="001C0562" w:rsidRPr="006D392B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14:paraId="115CEAE1" w14:textId="77777777" w:rsidR="003B4FD5" w:rsidRPr="006D392B" w:rsidRDefault="003B4FD5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lena Tůmová">
    <w15:presenceInfo w15:providerId="AD" w15:userId="S::alena.tumova@mysterypress.cz::6c53ccf9-3dc8-4595-8516-67895190c5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trackRevisions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40054"/>
    <w:rsid w:val="0007730C"/>
    <w:rsid w:val="00077950"/>
    <w:rsid w:val="00095718"/>
    <w:rsid w:val="000A7581"/>
    <w:rsid w:val="0010025C"/>
    <w:rsid w:val="001378D2"/>
    <w:rsid w:val="00187377"/>
    <w:rsid w:val="001C0562"/>
    <w:rsid w:val="001C121A"/>
    <w:rsid w:val="001E129C"/>
    <w:rsid w:val="00254E92"/>
    <w:rsid w:val="00261A53"/>
    <w:rsid w:val="002A0572"/>
    <w:rsid w:val="002A2841"/>
    <w:rsid w:val="002A75FE"/>
    <w:rsid w:val="002E189A"/>
    <w:rsid w:val="0032634F"/>
    <w:rsid w:val="00335644"/>
    <w:rsid w:val="00357DE9"/>
    <w:rsid w:val="003709A3"/>
    <w:rsid w:val="00370DF6"/>
    <w:rsid w:val="003775BE"/>
    <w:rsid w:val="00382BF7"/>
    <w:rsid w:val="003B4FD5"/>
    <w:rsid w:val="003F0C92"/>
    <w:rsid w:val="00424A56"/>
    <w:rsid w:val="00472F90"/>
    <w:rsid w:val="004B6359"/>
    <w:rsid w:val="004F3DA2"/>
    <w:rsid w:val="00507222"/>
    <w:rsid w:val="00550D37"/>
    <w:rsid w:val="00564F5D"/>
    <w:rsid w:val="005829B4"/>
    <w:rsid w:val="005B29AD"/>
    <w:rsid w:val="005B77B2"/>
    <w:rsid w:val="0063197E"/>
    <w:rsid w:val="0065690C"/>
    <w:rsid w:val="006A1F22"/>
    <w:rsid w:val="006C6729"/>
    <w:rsid w:val="006D392B"/>
    <w:rsid w:val="00727A7A"/>
    <w:rsid w:val="00782340"/>
    <w:rsid w:val="00787FCC"/>
    <w:rsid w:val="007B3450"/>
    <w:rsid w:val="007F79D0"/>
    <w:rsid w:val="00805F77"/>
    <w:rsid w:val="00843E6D"/>
    <w:rsid w:val="0089275B"/>
    <w:rsid w:val="008A4917"/>
    <w:rsid w:val="008B369B"/>
    <w:rsid w:val="009325E7"/>
    <w:rsid w:val="0094244F"/>
    <w:rsid w:val="00962FAF"/>
    <w:rsid w:val="009A562F"/>
    <w:rsid w:val="009C2080"/>
    <w:rsid w:val="009D262B"/>
    <w:rsid w:val="009E0BDE"/>
    <w:rsid w:val="009E28DD"/>
    <w:rsid w:val="009F6E61"/>
    <w:rsid w:val="00A033BC"/>
    <w:rsid w:val="00A42B08"/>
    <w:rsid w:val="00A6490E"/>
    <w:rsid w:val="00A92730"/>
    <w:rsid w:val="00A973C9"/>
    <w:rsid w:val="00AA0395"/>
    <w:rsid w:val="00AB7CB9"/>
    <w:rsid w:val="00AC5887"/>
    <w:rsid w:val="00AD3B04"/>
    <w:rsid w:val="00AF3480"/>
    <w:rsid w:val="00B00957"/>
    <w:rsid w:val="00B27FC5"/>
    <w:rsid w:val="00B53293"/>
    <w:rsid w:val="00B84D10"/>
    <w:rsid w:val="00BA14A2"/>
    <w:rsid w:val="00BA2AC0"/>
    <w:rsid w:val="00BA392C"/>
    <w:rsid w:val="00BF62EB"/>
    <w:rsid w:val="00C119A3"/>
    <w:rsid w:val="00C377D2"/>
    <w:rsid w:val="00C45224"/>
    <w:rsid w:val="00C75B46"/>
    <w:rsid w:val="00C86D5D"/>
    <w:rsid w:val="00C96A54"/>
    <w:rsid w:val="00CC04FC"/>
    <w:rsid w:val="00CC329F"/>
    <w:rsid w:val="00D0435F"/>
    <w:rsid w:val="00D42B6A"/>
    <w:rsid w:val="00D71CA9"/>
    <w:rsid w:val="00DB4EAB"/>
    <w:rsid w:val="00DB786E"/>
    <w:rsid w:val="00DD5036"/>
    <w:rsid w:val="00DE235F"/>
    <w:rsid w:val="00DE26AA"/>
    <w:rsid w:val="00DE3FE8"/>
    <w:rsid w:val="00DF1698"/>
    <w:rsid w:val="00DF30D8"/>
    <w:rsid w:val="00E47E2E"/>
    <w:rsid w:val="00ED13A0"/>
    <w:rsid w:val="00EF248D"/>
    <w:rsid w:val="00EF3310"/>
    <w:rsid w:val="00EF3D77"/>
    <w:rsid w:val="00F138F1"/>
    <w:rsid w:val="00F31C6D"/>
    <w:rsid w:val="00F74184"/>
    <w:rsid w:val="00F7712E"/>
    <w:rsid w:val="00F77629"/>
    <w:rsid w:val="00FA1E17"/>
    <w:rsid w:val="00FE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7E2E"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5B29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bouda/" TargetMode="Externa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mysterypress.cz/zla-krev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mysterypress.cz/panna-v-led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841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Alena Tůmová</cp:lastModifiedBy>
  <cp:revision>12</cp:revision>
  <dcterms:created xsi:type="dcterms:W3CDTF">2026-01-11T12:48:00Z</dcterms:created>
  <dcterms:modified xsi:type="dcterms:W3CDTF">2026-01-15T09:27:00Z</dcterms:modified>
</cp:coreProperties>
</file>