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287A0A16" w:rsidR="00187377" w:rsidRPr="00424A56" w:rsidRDefault="00E63E41" w:rsidP="00C119A3">
      <w:pPr>
        <w:pStyle w:val="Nadpis1"/>
        <w:spacing w:after="144"/>
      </w:pPr>
      <w:r w:rsidRPr="00E63E41">
        <w:t>Myslí si, že vyhrál jackpot. Jenže ona chce odjet</w:t>
      </w:r>
      <w:r w:rsidR="00012C29">
        <w:t>…</w:t>
      </w:r>
    </w:p>
    <w:p w14:paraId="62D4B03A" w14:textId="4BD075A2" w:rsidR="00F83C49" w:rsidRPr="00012C29" w:rsidRDefault="000001FC" w:rsidP="00F83C49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  <w:b/>
          <w:bCs/>
        </w:rPr>
        <w:t>M</w:t>
      </w:r>
      <w:r w:rsidR="00E63E41">
        <w:rPr>
          <w:rFonts w:ascii="Roboto" w:hAnsi="Roboto"/>
          <w:b/>
          <w:bCs/>
        </w:rPr>
        <w:t>ěla v plánu odvést svou práci</w:t>
      </w:r>
      <w:ins w:id="0" w:author="Alena Tůmová" w:date="2026-02-02T13:27:00Z" w16du:dateUtc="2026-02-02T12:27:00Z">
        <w:r w:rsidR="008C2BA8">
          <w:rPr>
            <w:rFonts w:ascii="Roboto" w:hAnsi="Roboto"/>
            <w:b/>
            <w:bCs/>
          </w:rPr>
          <w:t>,</w:t>
        </w:r>
      </w:ins>
      <w:del w:id="1" w:author="Alena Tůmová" w:date="2026-02-02T13:27:00Z" w16du:dateUtc="2026-02-02T12:27:00Z">
        <w:r w:rsidR="00E63E41" w:rsidDel="008C2BA8">
          <w:rPr>
            <w:rFonts w:ascii="Roboto" w:hAnsi="Roboto"/>
            <w:b/>
            <w:bCs/>
          </w:rPr>
          <w:delText xml:space="preserve"> a</w:delText>
        </w:r>
      </w:del>
      <w:r w:rsidR="00E63E41">
        <w:rPr>
          <w:rFonts w:ascii="Roboto" w:hAnsi="Roboto"/>
          <w:b/>
          <w:bCs/>
        </w:rPr>
        <w:t xml:space="preserve"> </w:t>
      </w:r>
      <w:ins w:id="2" w:author="Alena Tůmová" w:date="2026-02-02T13:26:00Z" w16du:dateUtc="2026-02-02T12:26:00Z">
        <w:r w:rsidR="00E62CFB">
          <w:rPr>
            <w:rFonts w:ascii="Roboto" w:hAnsi="Roboto"/>
            <w:b/>
            <w:bCs/>
          </w:rPr>
          <w:t xml:space="preserve">dostat díky tomu další </w:t>
        </w:r>
        <w:r w:rsidR="008C2BA8">
          <w:rPr>
            <w:rFonts w:ascii="Roboto" w:hAnsi="Roboto"/>
            <w:b/>
            <w:bCs/>
          </w:rPr>
          <w:t>vysněnou</w:t>
        </w:r>
        <w:r w:rsidR="00E62CFB">
          <w:rPr>
            <w:rFonts w:ascii="Roboto" w:hAnsi="Roboto"/>
            <w:b/>
            <w:bCs/>
          </w:rPr>
          <w:t xml:space="preserve"> zakázku</w:t>
        </w:r>
      </w:ins>
      <w:ins w:id="3" w:author="Alena Tůmová" w:date="2026-02-02T13:27:00Z" w16du:dateUtc="2026-02-02T12:27:00Z">
        <w:r w:rsidR="008C2BA8">
          <w:rPr>
            <w:rFonts w:ascii="Roboto" w:hAnsi="Roboto"/>
            <w:b/>
            <w:bCs/>
          </w:rPr>
          <w:t xml:space="preserve"> a zmizet</w:t>
        </w:r>
      </w:ins>
      <w:del w:id="4" w:author="Alena Tůmová" w:date="2026-02-02T13:26:00Z" w16du:dateUtc="2026-02-02T12:26:00Z">
        <w:r w:rsidR="00E63E41" w:rsidDel="00E62CFB">
          <w:rPr>
            <w:rFonts w:ascii="Roboto" w:hAnsi="Roboto"/>
            <w:b/>
            <w:bCs/>
          </w:rPr>
          <w:delText>zmizet do dalšího kouta Spojených států</w:delText>
        </w:r>
      </w:del>
      <w:r w:rsidR="00E63E41">
        <w:rPr>
          <w:rFonts w:ascii="Roboto" w:hAnsi="Roboto"/>
          <w:b/>
          <w:bCs/>
        </w:rPr>
        <w:t xml:space="preserve">. </w:t>
      </w:r>
      <w:r>
        <w:rPr>
          <w:rFonts w:ascii="Roboto" w:hAnsi="Roboto"/>
          <w:b/>
          <w:bCs/>
        </w:rPr>
        <w:t>Láska je však nevypočitatelná, obzvláště když dojde na uhrančivé rančery…</w:t>
      </w:r>
      <w:r w:rsidR="000C32BA" w:rsidRPr="000C32BA">
        <w:rPr>
          <w:rFonts w:ascii="Roboto" w:hAnsi="Roboto"/>
          <w:b/>
          <w:bCs/>
        </w:rPr>
        <w:t xml:space="preserve"> Světový bestseller, který ovládl Instagram i </w:t>
      </w:r>
      <w:proofErr w:type="spellStart"/>
      <w:r w:rsidR="000C32BA" w:rsidRPr="000C32BA">
        <w:rPr>
          <w:rFonts w:ascii="Roboto" w:hAnsi="Roboto"/>
          <w:b/>
          <w:bCs/>
        </w:rPr>
        <w:t>TikTok</w:t>
      </w:r>
      <w:proofErr w:type="spellEnd"/>
      <w:r w:rsidR="000C32BA" w:rsidRPr="000C32BA">
        <w:rPr>
          <w:rFonts w:ascii="Roboto" w:hAnsi="Roboto"/>
          <w:b/>
          <w:bCs/>
        </w:rPr>
        <w:t xml:space="preserve">, konečně na knižních pultech! Kovbojská romance </w:t>
      </w:r>
      <w:r w:rsidR="00E63E41" w:rsidRPr="00E63E41">
        <w:rPr>
          <w:rFonts w:ascii="Roboto" w:hAnsi="Roboto"/>
          <w:b/>
          <w:bCs/>
          <w:i/>
          <w:iCs/>
        </w:rPr>
        <w:t>Jaro s kovbojem</w:t>
      </w:r>
      <w:r w:rsidR="000C32BA" w:rsidRPr="000C32BA">
        <w:rPr>
          <w:rFonts w:ascii="Roboto" w:hAnsi="Roboto"/>
          <w:b/>
          <w:bCs/>
        </w:rPr>
        <w:t xml:space="preserve"> spisovatelky </w:t>
      </w:r>
      <w:proofErr w:type="spellStart"/>
      <w:r w:rsidR="000C32BA" w:rsidRPr="000C32BA">
        <w:rPr>
          <w:rFonts w:ascii="Roboto" w:hAnsi="Roboto"/>
          <w:b/>
          <w:bCs/>
        </w:rPr>
        <w:t>Lyly</w:t>
      </w:r>
      <w:proofErr w:type="spellEnd"/>
      <w:r w:rsidR="000C32BA" w:rsidRPr="000C32BA">
        <w:rPr>
          <w:rFonts w:ascii="Roboto" w:hAnsi="Roboto"/>
          <w:b/>
          <w:bCs/>
        </w:rPr>
        <w:t xml:space="preserve"> </w:t>
      </w:r>
      <w:proofErr w:type="spellStart"/>
      <w:r w:rsidR="000C32BA" w:rsidRPr="000C32BA">
        <w:rPr>
          <w:rFonts w:ascii="Roboto" w:hAnsi="Roboto"/>
          <w:b/>
          <w:bCs/>
        </w:rPr>
        <w:t>Sage</w:t>
      </w:r>
      <w:proofErr w:type="spellEnd"/>
      <w:r w:rsidR="000C32BA" w:rsidRPr="000C32BA">
        <w:rPr>
          <w:rFonts w:ascii="Roboto" w:hAnsi="Roboto"/>
          <w:b/>
          <w:bCs/>
        </w:rPr>
        <w:t xml:space="preserve"> pohladí všechna zlomená srdce.</w:t>
      </w:r>
    </w:p>
    <w:p w14:paraId="4A5A24E7" w14:textId="273F9923" w:rsidR="000C32BA" w:rsidRPr="000C32BA" w:rsidRDefault="000001FC" w:rsidP="000C32BA">
      <w:pPr>
        <w:spacing w:afterLines="60" w:after="144" w:line="276" w:lineRule="auto"/>
        <w:rPr>
          <w:rFonts w:ascii="Roboto" w:hAnsi="Roboto"/>
        </w:rPr>
      </w:pPr>
      <w:r w:rsidRPr="000001FC">
        <w:rPr>
          <w:rFonts w:ascii="Roboto" w:hAnsi="Roboto"/>
        </w:rPr>
        <w:t>Ada Hartová</w:t>
      </w:r>
      <w:r>
        <w:rPr>
          <w:rFonts w:ascii="Roboto" w:hAnsi="Roboto"/>
        </w:rPr>
        <w:t xml:space="preserve"> p</w:t>
      </w:r>
      <w:r w:rsidR="00C364FC">
        <w:rPr>
          <w:rFonts w:ascii="Roboto" w:hAnsi="Roboto"/>
        </w:rPr>
        <w:t xml:space="preserve">řijede </w:t>
      </w:r>
      <w:r>
        <w:rPr>
          <w:rFonts w:ascii="Roboto" w:hAnsi="Roboto"/>
        </w:rPr>
        <w:t xml:space="preserve">do </w:t>
      </w:r>
      <w:proofErr w:type="spellStart"/>
      <w:r w:rsidRPr="000001FC">
        <w:rPr>
          <w:rFonts w:ascii="Roboto" w:hAnsi="Roboto"/>
        </w:rPr>
        <w:t>Meadowlark</w:t>
      </w:r>
      <w:r>
        <w:rPr>
          <w:rFonts w:ascii="Roboto" w:hAnsi="Roboto"/>
        </w:rPr>
        <w:t>u</w:t>
      </w:r>
      <w:proofErr w:type="spellEnd"/>
      <w:r>
        <w:rPr>
          <w:rFonts w:ascii="Roboto" w:hAnsi="Roboto"/>
        </w:rPr>
        <w:t xml:space="preserve"> aby </w:t>
      </w:r>
      <w:ins w:id="5" w:author="Alena Tůmová" w:date="2026-02-02T13:21:00Z" w16du:dateUtc="2026-02-02T12:21:00Z">
        <w:r w:rsidR="007A2983">
          <w:rPr>
            <w:rFonts w:ascii="Roboto" w:hAnsi="Roboto"/>
          </w:rPr>
          <w:t>pr</w:t>
        </w:r>
      </w:ins>
      <w:ins w:id="6" w:author="Alena Tůmová" w:date="2026-02-02T13:22:00Z" w16du:dateUtc="2026-02-02T12:22:00Z">
        <w:r w:rsidR="007A2983">
          <w:rPr>
            <w:rFonts w:ascii="Roboto" w:hAnsi="Roboto"/>
          </w:rPr>
          <w:t>ovedla</w:t>
        </w:r>
      </w:ins>
      <w:del w:id="7" w:author="Alena Tůmová" w:date="2026-02-02T13:21:00Z" w16du:dateUtc="2026-02-02T12:21:00Z">
        <w:r w:rsidDel="007A2983">
          <w:rPr>
            <w:rFonts w:ascii="Roboto" w:hAnsi="Roboto"/>
          </w:rPr>
          <w:delText>zorganizovala</w:delText>
        </w:r>
      </w:del>
      <w:r>
        <w:rPr>
          <w:rFonts w:ascii="Roboto" w:hAnsi="Roboto"/>
        </w:rPr>
        <w:t xml:space="preserve"> rekonstrukci starého rodinného </w:t>
      </w:r>
      <w:r w:rsidR="00122784">
        <w:rPr>
          <w:rFonts w:ascii="Roboto" w:hAnsi="Roboto"/>
        </w:rPr>
        <w:t>d</w:t>
      </w:r>
      <w:r>
        <w:rPr>
          <w:rFonts w:ascii="Roboto" w:hAnsi="Roboto"/>
        </w:rPr>
        <w:t xml:space="preserve">omu na ranči Rebel Blue. Hned první večer </w:t>
      </w:r>
      <w:r w:rsidR="00C364FC">
        <w:rPr>
          <w:rFonts w:ascii="Roboto" w:hAnsi="Roboto"/>
        </w:rPr>
        <w:t>zapadne do</w:t>
      </w:r>
      <w:r>
        <w:rPr>
          <w:rFonts w:ascii="Roboto" w:hAnsi="Roboto"/>
        </w:rPr>
        <w:t> místní</w:t>
      </w:r>
      <w:r w:rsidR="00C364FC">
        <w:rPr>
          <w:rFonts w:ascii="Roboto" w:hAnsi="Roboto"/>
        </w:rPr>
        <w:t>ho</w:t>
      </w:r>
      <w:r>
        <w:rPr>
          <w:rFonts w:ascii="Roboto" w:hAnsi="Roboto"/>
        </w:rPr>
        <w:t xml:space="preserve"> baru</w:t>
      </w:r>
      <w:r w:rsidR="00122784">
        <w:rPr>
          <w:rFonts w:ascii="Roboto" w:hAnsi="Roboto"/>
        </w:rPr>
        <w:t>, kde se zahled</w:t>
      </w:r>
      <w:r w:rsidR="00C364FC">
        <w:rPr>
          <w:rFonts w:ascii="Roboto" w:hAnsi="Roboto"/>
        </w:rPr>
        <w:t>í</w:t>
      </w:r>
      <w:r w:rsidR="00122784">
        <w:rPr>
          <w:rFonts w:ascii="Roboto" w:hAnsi="Roboto"/>
        </w:rPr>
        <w:t xml:space="preserve"> do </w:t>
      </w:r>
      <w:r w:rsidR="00565AAA">
        <w:rPr>
          <w:rFonts w:ascii="Roboto" w:hAnsi="Roboto"/>
        </w:rPr>
        <w:t xml:space="preserve">zelených očí </w:t>
      </w:r>
      <w:proofErr w:type="spellStart"/>
      <w:r w:rsidR="00565AAA">
        <w:rPr>
          <w:rFonts w:ascii="Roboto" w:hAnsi="Roboto"/>
        </w:rPr>
        <w:t>Wese</w:t>
      </w:r>
      <w:proofErr w:type="spellEnd"/>
      <w:r w:rsidR="00565AAA">
        <w:rPr>
          <w:rFonts w:ascii="Roboto" w:hAnsi="Roboto"/>
        </w:rPr>
        <w:t xml:space="preserve"> </w:t>
      </w:r>
      <w:proofErr w:type="spellStart"/>
      <w:r w:rsidR="00565AAA">
        <w:rPr>
          <w:rFonts w:ascii="Roboto" w:hAnsi="Roboto"/>
        </w:rPr>
        <w:t>Rydera</w:t>
      </w:r>
      <w:proofErr w:type="spellEnd"/>
      <w:ins w:id="8" w:author="Alena Tůmová" w:date="2026-02-02T13:31:00Z" w16du:dateUtc="2026-02-02T12:31:00Z">
        <w:r w:rsidR="004E67AE">
          <w:rPr>
            <w:rFonts w:ascii="Roboto" w:hAnsi="Roboto"/>
          </w:rPr>
          <w:t>, aby za pár vteřin skonč</w:t>
        </w:r>
      </w:ins>
      <w:ins w:id="9" w:author="Alena Tůmová" w:date="2026-02-02T13:32:00Z" w16du:dateUtc="2026-02-02T12:32:00Z">
        <w:r w:rsidR="004E67AE">
          <w:rPr>
            <w:rFonts w:ascii="Roboto" w:hAnsi="Roboto"/>
          </w:rPr>
          <w:t>ila v jeho horoucím náručí…</w:t>
        </w:r>
      </w:ins>
      <w:r w:rsidR="00565AAA">
        <w:rPr>
          <w:rFonts w:ascii="Roboto" w:hAnsi="Roboto"/>
        </w:rPr>
        <w:t xml:space="preserve"> </w:t>
      </w:r>
      <w:del w:id="10" w:author="Alena Tůmová" w:date="2026-02-02T13:32:00Z" w16du:dateUtc="2026-02-02T12:32:00Z">
        <w:r w:rsidR="00565AAA" w:rsidDel="004E67AE">
          <w:rPr>
            <w:rFonts w:ascii="Roboto" w:hAnsi="Roboto"/>
          </w:rPr>
          <w:delText>a nakonec skonč</w:delText>
        </w:r>
        <w:r w:rsidR="00C364FC" w:rsidDel="004E67AE">
          <w:rPr>
            <w:rFonts w:ascii="Roboto" w:hAnsi="Roboto"/>
          </w:rPr>
          <w:delText>í</w:delText>
        </w:r>
        <w:r w:rsidR="00565AAA" w:rsidDel="004E67AE">
          <w:rPr>
            <w:rFonts w:ascii="Roboto" w:hAnsi="Roboto"/>
          </w:rPr>
          <w:delText xml:space="preserve"> v jeho </w:delText>
        </w:r>
        <w:r w:rsidR="00B824BA" w:rsidDel="004E67AE">
          <w:rPr>
            <w:rFonts w:ascii="Roboto" w:hAnsi="Roboto"/>
          </w:rPr>
          <w:delText xml:space="preserve">horoucím </w:delText>
        </w:r>
        <w:r w:rsidR="00565AAA" w:rsidDel="004E67AE">
          <w:rPr>
            <w:rFonts w:ascii="Roboto" w:hAnsi="Roboto"/>
          </w:rPr>
          <w:delText>náručí…</w:delText>
        </w:r>
      </w:del>
    </w:p>
    <w:p w14:paraId="7F46895B" w14:textId="6E30CCC7" w:rsidR="000C32BA" w:rsidRPr="000C32BA" w:rsidRDefault="006D6203" w:rsidP="000C32BA">
      <w:pPr>
        <w:spacing w:afterLines="60" w:after="144" w:line="276" w:lineRule="auto"/>
        <w:rPr>
          <w:rFonts w:ascii="Roboto" w:hAnsi="Roboto"/>
        </w:rPr>
      </w:pPr>
      <w:ins w:id="11" w:author="Alena Tůmová" w:date="2026-02-02T13:32:00Z" w16du:dateUtc="2026-02-02T12:32:00Z">
        <w:r>
          <w:rPr>
            <w:rFonts w:ascii="Roboto" w:hAnsi="Roboto"/>
          </w:rPr>
          <w:t>Druhý den</w:t>
        </w:r>
      </w:ins>
      <w:del w:id="12" w:author="Alena Tůmová" w:date="2026-02-02T13:32:00Z" w16du:dateUtc="2026-02-02T12:32:00Z">
        <w:r w:rsidR="00054B02" w:rsidDel="006D6203">
          <w:rPr>
            <w:rFonts w:ascii="Roboto" w:hAnsi="Roboto"/>
          </w:rPr>
          <w:delText>Na</w:delText>
        </w:r>
        <w:r w:rsidR="00565AAA" w:rsidDel="006D6203">
          <w:rPr>
            <w:rFonts w:ascii="Roboto" w:hAnsi="Roboto"/>
          </w:rPr>
          <w:delText xml:space="preserve"> druhý den</w:delText>
        </w:r>
      </w:del>
      <w:r w:rsidR="00565AAA">
        <w:rPr>
          <w:rFonts w:ascii="Roboto" w:hAnsi="Roboto"/>
        </w:rPr>
        <w:t xml:space="preserve"> se </w:t>
      </w:r>
      <w:ins w:id="13" w:author="Alena Tůmová" w:date="2026-02-02T13:32:00Z" w16du:dateUtc="2026-02-02T12:32:00Z">
        <w:r>
          <w:rPr>
            <w:rFonts w:ascii="Roboto" w:hAnsi="Roboto"/>
          </w:rPr>
          <w:t xml:space="preserve">však </w:t>
        </w:r>
      </w:ins>
      <w:r w:rsidR="00565AAA">
        <w:rPr>
          <w:rFonts w:ascii="Roboto" w:hAnsi="Roboto"/>
        </w:rPr>
        <w:t xml:space="preserve">ukáže, že právě </w:t>
      </w:r>
      <w:proofErr w:type="spellStart"/>
      <w:r w:rsidR="00565AAA">
        <w:rPr>
          <w:rFonts w:ascii="Roboto" w:hAnsi="Roboto"/>
        </w:rPr>
        <w:t>Wes</w:t>
      </w:r>
      <w:proofErr w:type="spellEnd"/>
      <w:r w:rsidR="00565AAA">
        <w:rPr>
          <w:rFonts w:ascii="Roboto" w:hAnsi="Roboto"/>
        </w:rPr>
        <w:t xml:space="preserve"> je její</w:t>
      </w:r>
      <w:r w:rsidR="00054B02">
        <w:rPr>
          <w:rFonts w:ascii="Roboto" w:hAnsi="Roboto"/>
        </w:rPr>
        <w:t>m</w:t>
      </w:r>
      <w:r w:rsidR="00565AAA">
        <w:rPr>
          <w:rFonts w:ascii="Roboto" w:hAnsi="Roboto"/>
        </w:rPr>
        <w:t xml:space="preserve"> nový</w:t>
      </w:r>
      <w:r w:rsidR="00054B02">
        <w:rPr>
          <w:rFonts w:ascii="Roboto" w:hAnsi="Roboto"/>
        </w:rPr>
        <w:t>m</w:t>
      </w:r>
      <w:r w:rsidR="00565AAA">
        <w:rPr>
          <w:rFonts w:ascii="Roboto" w:hAnsi="Roboto"/>
        </w:rPr>
        <w:t xml:space="preserve"> šéf</w:t>
      </w:r>
      <w:r w:rsidR="00054B02">
        <w:rPr>
          <w:rFonts w:ascii="Roboto" w:hAnsi="Roboto"/>
        </w:rPr>
        <w:t>em</w:t>
      </w:r>
      <w:r w:rsidR="00565AAA">
        <w:rPr>
          <w:rFonts w:ascii="Roboto" w:hAnsi="Roboto"/>
        </w:rPr>
        <w:t>, pro kterého má pracovat. Takový vztah by nikdy nemohl fungovat</w:t>
      </w:r>
      <w:r w:rsidR="00B824BA">
        <w:rPr>
          <w:rFonts w:ascii="Roboto" w:hAnsi="Roboto"/>
        </w:rPr>
        <w:t>,</w:t>
      </w:r>
      <w:r w:rsidR="00565AAA">
        <w:rPr>
          <w:rFonts w:ascii="Roboto" w:hAnsi="Roboto"/>
        </w:rPr>
        <w:t xml:space="preserve"> proto se oba rozhodnou přistoupit k tomu profesionálně – nezamilovat se. Jenže člověk míní a krajina </w:t>
      </w:r>
      <w:r w:rsidR="00565AAA" w:rsidRPr="00565AAA">
        <w:rPr>
          <w:rFonts w:ascii="Roboto" w:hAnsi="Roboto"/>
        </w:rPr>
        <w:t>Wyomingu</w:t>
      </w:r>
      <w:r w:rsidR="00565AAA">
        <w:rPr>
          <w:rFonts w:ascii="Roboto" w:hAnsi="Roboto"/>
        </w:rPr>
        <w:t xml:space="preserve"> mění.</w:t>
      </w:r>
      <w:r w:rsidR="00B824BA">
        <w:rPr>
          <w:rFonts w:ascii="Roboto" w:hAnsi="Roboto"/>
        </w:rPr>
        <w:t xml:space="preserve"> </w:t>
      </w:r>
      <w:r w:rsidR="00C364FC">
        <w:rPr>
          <w:rFonts w:ascii="Roboto" w:hAnsi="Roboto"/>
        </w:rPr>
        <w:t>Zejména</w:t>
      </w:r>
      <w:r w:rsidR="00B824BA">
        <w:rPr>
          <w:rFonts w:ascii="Roboto" w:hAnsi="Roboto"/>
        </w:rPr>
        <w:t xml:space="preserve"> když ona je holka s prořízlou pusou a on kovboj s úsměvem, který by měl být postaven mimo zákon.</w:t>
      </w:r>
    </w:p>
    <w:p w14:paraId="0E730826" w14:textId="7C41749B" w:rsidR="00187377" w:rsidRPr="00012C29" w:rsidRDefault="000C32BA" w:rsidP="000C32BA">
      <w:pPr>
        <w:spacing w:afterLines="60" w:after="144" w:line="276" w:lineRule="auto"/>
        <w:rPr>
          <w:rFonts w:ascii="Roboto" w:hAnsi="Roboto"/>
        </w:rPr>
      </w:pPr>
      <w:r w:rsidRPr="000C32BA">
        <w:rPr>
          <w:rFonts w:ascii="Roboto" w:hAnsi="Roboto"/>
        </w:rPr>
        <w:t xml:space="preserve">Americká bestsellerová spisovatelka </w:t>
      </w:r>
      <w:proofErr w:type="spellStart"/>
      <w:r w:rsidRPr="000C32BA">
        <w:rPr>
          <w:rFonts w:ascii="Roboto" w:hAnsi="Roboto"/>
        </w:rPr>
        <w:t>Lyla</w:t>
      </w:r>
      <w:proofErr w:type="spellEnd"/>
      <w:r w:rsidRPr="000C32BA">
        <w:rPr>
          <w:rFonts w:ascii="Roboto" w:hAnsi="Roboto"/>
        </w:rPr>
        <w:t xml:space="preserve"> </w:t>
      </w:r>
      <w:proofErr w:type="spellStart"/>
      <w:r w:rsidRPr="000C32BA">
        <w:rPr>
          <w:rFonts w:ascii="Roboto" w:hAnsi="Roboto"/>
        </w:rPr>
        <w:t>Sage</w:t>
      </w:r>
      <w:proofErr w:type="spellEnd"/>
      <w:r w:rsidRPr="000C32BA">
        <w:rPr>
          <w:rFonts w:ascii="Roboto" w:hAnsi="Roboto"/>
        </w:rPr>
        <w:t xml:space="preserve"> okouzlila</w:t>
      </w:r>
      <w:ins w:id="14" w:author="Alena Tůmová" w:date="2026-02-02T13:30:00Z" w16du:dateUtc="2026-02-02T12:30:00Z">
        <w:r w:rsidR="00723E04">
          <w:rPr>
            <w:rFonts w:ascii="Roboto" w:hAnsi="Roboto"/>
          </w:rPr>
          <w:t xml:space="preserve"> své</w:t>
        </w:r>
      </w:ins>
      <w:r w:rsidRPr="000C32BA">
        <w:rPr>
          <w:rFonts w:ascii="Roboto" w:hAnsi="Roboto"/>
        </w:rPr>
        <w:t xml:space="preserve"> </w:t>
      </w:r>
      <w:r w:rsidR="00054B02" w:rsidRPr="000C32BA">
        <w:rPr>
          <w:rFonts w:ascii="Roboto" w:hAnsi="Roboto"/>
        </w:rPr>
        <w:t xml:space="preserve">čtenáře </w:t>
      </w:r>
      <w:r w:rsidRPr="000C32BA">
        <w:rPr>
          <w:rFonts w:ascii="Roboto" w:hAnsi="Roboto"/>
        </w:rPr>
        <w:t xml:space="preserve">milostnými příběhy z </w:t>
      </w:r>
      <w:ins w:id="15" w:author="Alena Tůmová" w:date="2026-02-02T13:30:00Z" w16du:dateUtc="2026-02-02T12:30:00Z">
        <w:r w:rsidR="00723E04">
          <w:rPr>
            <w:rFonts w:ascii="Roboto" w:hAnsi="Roboto"/>
          </w:rPr>
          <w:t>maloměsta</w:t>
        </w:r>
      </w:ins>
      <w:del w:id="16" w:author="Alena Tůmová" w:date="2026-02-02T13:30:00Z" w16du:dateUtc="2026-02-02T12:30:00Z">
        <w:r w:rsidRPr="000C32BA" w:rsidDel="00723E04">
          <w:rPr>
            <w:rFonts w:ascii="Roboto" w:hAnsi="Roboto"/>
          </w:rPr>
          <w:delText>malého města</w:delText>
        </w:r>
      </w:del>
      <w:r w:rsidRPr="000C32BA">
        <w:rPr>
          <w:rFonts w:ascii="Roboto" w:hAnsi="Roboto"/>
        </w:rPr>
        <w:t xml:space="preserve">. V jejích kovbojských romancích najdete srdečnost, vášeň a sílu rodinných vztahů, ať už těch, do kterých jsme se narodili, nebo těch, které nalezneme. </w:t>
      </w:r>
      <w:r w:rsidR="00E63E41" w:rsidRPr="00E63E41">
        <w:rPr>
          <w:rFonts w:ascii="Roboto" w:hAnsi="Roboto"/>
          <w:i/>
          <w:iCs/>
        </w:rPr>
        <w:t>Jaro s kovbojem</w:t>
      </w:r>
      <w:r w:rsidRPr="000C32BA">
        <w:rPr>
          <w:rFonts w:ascii="Roboto" w:hAnsi="Roboto"/>
        </w:rPr>
        <w:t xml:space="preserve"> vás stejnou měrou pobaví i donutí se začervenat.</w:t>
      </w:r>
    </w:p>
    <w:p w14:paraId="3270D65F" w14:textId="3ABABF36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7761A7E7" w:rsidR="00187377" w:rsidRPr="0010025C" w:rsidRDefault="000C32BA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BF39668" wp14:editId="7873472B">
            <wp:simplePos x="0" y="0"/>
            <wp:positionH relativeFrom="margin">
              <wp:align>right</wp:align>
            </wp:positionH>
            <wp:positionV relativeFrom="margin">
              <wp:posOffset>3886144</wp:posOffset>
            </wp:positionV>
            <wp:extent cx="1745672" cy="2656800"/>
            <wp:effectExtent l="0" t="0" r="6985" b="0"/>
            <wp:wrapSquare wrapText="bothSides"/>
            <wp:docPr id="26748973" name="Obrázek 2" descr="Obsah obrázku text, fikce, plakát, kreslené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48973" name="Obrázek 2" descr="Obsah obrázku text, fikce, plakát, kreslené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672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0C32BA">
        <w:rPr>
          <w:rFonts w:ascii="Roboto" w:hAnsi="Roboto"/>
        </w:rPr>
        <w:t>Jaro s kovbojem</w:t>
      </w:r>
    </w:p>
    <w:p w14:paraId="16229F82" w14:textId="2203273D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="00D0301F" w:rsidRPr="00D0301F">
        <w:rPr>
          <w:rFonts w:ascii="Roboto" w:hAnsi="Roboto"/>
        </w:rPr>
        <w:t>Lyla</w:t>
      </w:r>
      <w:proofErr w:type="spellEnd"/>
      <w:r w:rsidR="00D0301F" w:rsidRPr="00D0301F">
        <w:rPr>
          <w:rFonts w:ascii="Roboto" w:hAnsi="Roboto"/>
        </w:rPr>
        <w:t xml:space="preserve"> </w:t>
      </w:r>
      <w:proofErr w:type="spellStart"/>
      <w:r w:rsidR="00D0301F" w:rsidRPr="00D0301F">
        <w:rPr>
          <w:rFonts w:ascii="Roboto" w:hAnsi="Roboto"/>
        </w:rPr>
        <w:t>Sage</w:t>
      </w:r>
      <w:proofErr w:type="spellEnd"/>
    </w:p>
    <w:p w14:paraId="41E4A29B" w14:textId="2649D6A8" w:rsidR="00382D8B" w:rsidRPr="00370DF6" w:rsidRDefault="00382D8B" w:rsidP="00382D8B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="00E63E41" w:rsidRPr="00E63E41">
        <w:rPr>
          <w:rFonts w:ascii="Roboto" w:hAnsi="Roboto"/>
          <w:bCs/>
        </w:rPr>
        <w:t>Swift</w:t>
      </w:r>
      <w:proofErr w:type="spellEnd"/>
      <w:r w:rsidR="00E63E41" w:rsidRPr="00E63E41">
        <w:rPr>
          <w:rFonts w:ascii="Roboto" w:hAnsi="Roboto"/>
          <w:bCs/>
        </w:rPr>
        <w:t xml:space="preserve"> and </w:t>
      </w:r>
      <w:proofErr w:type="spellStart"/>
      <w:r w:rsidR="00E63E41" w:rsidRPr="00E63E41">
        <w:rPr>
          <w:rFonts w:ascii="Roboto" w:hAnsi="Roboto"/>
          <w:bCs/>
        </w:rPr>
        <w:t>Saddled</w:t>
      </w:r>
      <w:proofErr w:type="spellEnd"/>
    </w:p>
    <w:p w14:paraId="7B3EEED2" w14:textId="1395B48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E63E41" w:rsidRPr="00E63E41">
        <w:rPr>
          <w:rFonts w:ascii="Roboto" w:hAnsi="Roboto"/>
          <w:bCs/>
        </w:rPr>
        <w:t xml:space="preserve">Hana </w:t>
      </w:r>
      <w:proofErr w:type="spellStart"/>
      <w:r w:rsidR="00E63E41" w:rsidRPr="00E63E41">
        <w:rPr>
          <w:rFonts w:ascii="Roboto" w:hAnsi="Roboto"/>
          <w:bCs/>
        </w:rPr>
        <w:t>Láryšová</w:t>
      </w:r>
      <w:proofErr w:type="spellEnd"/>
    </w:p>
    <w:p w14:paraId="385CD850" w14:textId="31B710AC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D0301F" w:rsidRPr="00D0301F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>0 mm</w:t>
      </w:r>
    </w:p>
    <w:p w14:paraId="5CE34FCD" w14:textId="32B6A635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012C29">
        <w:rPr>
          <w:rFonts w:ascii="Roboto" w:hAnsi="Roboto"/>
        </w:rPr>
        <w:t>2</w:t>
      </w:r>
      <w:r w:rsidR="00D0301F">
        <w:rPr>
          <w:rFonts w:ascii="Roboto" w:hAnsi="Roboto"/>
        </w:rPr>
        <w:t>80</w:t>
      </w:r>
    </w:p>
    <w:p w14:paraId="1779440A" w14:textId="5469E671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012C29">
        <w:rPr>
          <w:rFonts w:ascii="Roboto" w:hAnsi="Roboto"/>
        </w:rPr>
        <w:t>3</w:t>
      </w:r>
      <w:r w:rsidR="00D0301F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223401EF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14:paraId="403B008C" w14:textId="26C5FF46" w:rsidR="00382D8B" w:rsidRDefault="00382D8B" w:rsidP="00382D8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E63E41" w:rsidRPr="00E63E41">
        <w:rPr>
          <w:rFonts w:ascii="Roboto" w:hAnsi="Roboto"/>
        </w:rPr>
        <w:t>978-80-7707-012-6</w:t>
      </w:r>
    </w:p>
    <w:p w14:paraId="3290C2B7" w14:textId="378F0D62" w:rsidR="00382D8B" w:rsidRPr="0010025C" w:rsidRDefault="00382D8B" w:rsidP="00382D8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E63E41">
        <w:rPr>
          <w:rFonts w:ascii="Roboto" w:hAnsi="Roboto"/>
        </w:rPr>
        <w:t>5</w:t>
      </w:r>
      <w:r w:rsidR="00153421">
        <w:rPr>
          <w:rFonts w:ascii="Roboto" w:hAnsi="Roboto"/>
        </w:rPr>
        <w:t xml:space="preserve">. </w:t>
      </w:r>
      <w:r w:rsidR="00E63E41">
        <w:rPr>
          <w:rFonts w:ascii="Roboto" w:hAnsi="Roboto"/>
        </w:rPr>
        <w:t>února</w:t>
      </w:r>
      <w:r>
        <w:rPr>
          <w:rFonts w:ascii="Roboto" w:hAnsi="Roboto"/>
        </w:rPr>
        <w:t xml:space="preserve"> 202</w:t>
      </w:r>
      <w:r w:rsidR="00E63E41">
        <w:rPr>
          <w:rFonts w:ascii="Roboto" w:hAnsi="Roboto"/>
        </w:rPr>
        <w:t>6</w:t>
      </w:r>
    </w:p>
    <w:p w14:paraId="147B4DBB" w14:textId="7E3F167A" w:rsidR="00187377" w:rsidRPr="00D0301F" w:rsidRDefault="000C32BA" w:rsidP="003B4FD5">
      <w:pPr>
        <w:spacing w:line="276" w:lineRule="auto"/>
        <w:rPr>
          <w:rFonts w:ascii="Roboto" w:hAnsi="Roboto"/>
        </w:rPr>
      </w:pPr>
      <w:hyperlink r:id="rId8" w:history="1">
        <w:r>
          <w:rPr>
            <w:rStyle w:val="Hypertextovodkaz"/>
            <w:rFonts w:ascii="Roboto" w:hAnsi="Roboto"/>
          </w:rPr>
          <w:t>https://www.mysterypress.cz/jaro-s-kovbojem/</w:t>
        </w:r>
      </w:hyperlink>
    </w:p>
    <w:p w14:paraId="6D31F256" w14:textId="77777777" w:rsidR="00382D8B" w:rsidRDefault="00382D8B" w:rsidP="003B4FD5">
      <w:pPr>
        <w:spacing w:after="144" w:line="276" w:lineRule="auto"/>
        <w:rPr>
          <w:rFonts w:ascii="Roboto" w:hAnsi="Roboto"/>
          <w:b/>
          <w:bCs/>
          <w:u w:val="single"/>
        </w:rPr>
      </w:pPr>
    </w:p>
    <w:p w14:paraId="5D16B365" w14:textId="607E6D3F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lastRenderedPageBreak/>
        <w:t>Anotace:</w:t>
      </w:r>
    </w:p>
    <w:p w14:paraId="17DB23EB" w14:textId="77777777" w:rsidR="00E63E41" w:rsidRPr="00E63E41" w:rsidRDefault="00E63E41" w:rsidP="00E63E41">
      <w:pPr>
        <w:spacing w:after="144" w:line="276" w:lineRule="auto"/>
        <w:rPr>
          <w:rFonts w:ascii="Roboto" w:hAnsi="Roboto"/>
        </w:rPr>
      </w:pPr>
      <w:r w:rsidRPr="00E63E41">
        <w:rPr>
          <w:rFonts w:ascii="Roboto" w:hAnsi="Roboto"/>
        </w:rPr>
        <w:t xml:space="preserve">Weston </w:t>
      </w:r>
      <w:proofErr w:type="spellStart"/>
      <w:r w:rsidRPr="00E63E41">
        <w:rPr>
          <w:rFonts w:ascii="Roboto" w:hAnsi="Roboto"/>
        </w:rPr>
        <w:t>Ryder</w:t>
      </w:r>
      <w:proofErr w:type="spellEnd"/>
      <w:r w:rsidRPr="00E63E41">
        <w:rPr>
          <w:rFonts w:ascii="Roboto" w:hAnsi="Roboto"/>
        </w:rPr>
        <w:t xml:space="preserve"> trpí syndromem prostředního dítěte. Pečuje o všechny kolem a je přesvědčený, že na nic lepšího nemá. Jednu věc ale pro sebe udělat chce: znovu vdechnout život dlouho nepoužívanému domku na ranči Rebel Blue, který od smrti jeho matky chátrá.</w:t>
      </w:r>
    </w:p>
    <w:p w14:paraId="4CFDB986" w14:textId="77777777" w:rsidR="00E63E41" w:rsidRPr="00E63E41" w:rsidRDefault="00E63E41" w:rsidP="00E63E41">
      <w:pPr>
        <w:spacing w:after="144" w:line="276" w:lineRule="auto"/>
        <w:rPr>
          <w:rFonts w:ascii="Roboto" w:hAnsi="Roboto"/>
        </w:rPr>
      </w:pPr>
      <w:r w:rsidRPr="00E63E41">
        <w:rPr>
          <w:rFonts w:ascii="Roboto" w:hAnsi="Roboto"/>
        </w:rPr>
        <w:t>Ada Hartová je návrhářka interiérů, a jakmile se jí po dlouhé době ozve bývalá spolužačka se skvělou nabídkou, neváhá ani minutu. Když však v baru Ďáblova bota potká sexy kovboje, netuší, že je to její budoucí šéf.</w:t>
      </w:r>
    </w:p>
    <w:p w14:paraId="12C650CE" w14:textId="3CC32AA3" w:rsidR="00187377" w:rsidRDefault="00E63E41" w:rsidP="00E63E41">
      <w:pPr>
        <w:spacing w:after="144" w:line="276" w:lineRule="auto"/>
        <w:rPr>
          <w:rFonts w:ascii="Roboto" w:hAnsi="Roboto"/>
        </w:rPr>
      </w:pPr>
      <w:r w:rsidRPr="00E63E41">
        <w:rPr>
          <w:rFonts w:ascii="Roboto" w:hAnsi="Roboto"/>
        </w:rPr>
        <w:t>Ani neví, jak k tomu došlo, ale najednou ho líbá v temné uličce. Co se ovšem stane, až zjistí, že s tímhle cizincem bude muset celé jaro pracovat? Dokáže si zachovat profesionální odstup, nebo bude jejich vzájemná přitažlivost silnější?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1CA1702E" w14:textId="77777777" w:rsidR="000C32BA" w:rsidRPr="000C32BA" w:rsidRDefault="000C32BA" w:rsidP="000C32BA">
      <w:pPr>
        <w:spacing w:after="144" w:line="276" w:lineRule="auto"/>
        <w:rPr>
          <w:rFonts w:ascii="Roboto" w:hAnsi="Roboto"/>
          <w:bCs/>
        </w:rPr>
      </w:pPr>
      <w:r w:rsidRPr="000C32BA">
        <w:rPr>
          <w:rFonts w:ascii="Roboto" w:hAnsi="Roboto"/>
          <w:bCs/>
        </w:rPr>
        <w:t xml:space="preserve">Americká spisovatelka </w:t>
      </w:r>
      <w:proofErr w:type="spellStart"/>
      <w:r w:rsidRPr="000C32BA">
        <w:rPr>
          <w:rFonts w:ascii="Roboto" w:hAnsi="Roboto"/>
          <w:bCs/>
        </w:rPr>
        <w:t>Lyla</w:t>
      </w:r>
      <w:proofErr w:type="spellEnd"/>
      <w:r w:rsidRPr="000C32BA">
        <w:rPr>
          <w:rFonts w:ascii="Roboto" w:hAnsi="Roboto"/>
          <w:bCs/>
        </w:rPr>
        <w:t xml:space="preserve"> </w:t>
      </w:r>
      <w:proofErr w:type="spellStart"/>
      <w:r w:rsidRPr="000C32BA">
        <w:rPr>
          <w:rFonts w:ascii="Roboto" w:hAnsi="Roboto"/>
          <w:bCs/>
        </w:rPr>
        <w:t>Sage</w:t>
      </w:r>
      <w:proofErr w:type="spellEnd"/>
      <w:r w:rsidRPr="000C32BA">
        <w:rPr>
          <w:rFonts w:ascii="Roboto" w:hAnsi="Roboto"/>
          <w:bCs/>
        </w:rPr>
        <w:t xml:space="preserve"> je autorkou bestsellerů podle deníku New York Times. Debutovala románem Láska v sedle ze série Ranč Rebel Blue, který se stal okamžitě hitem.</w:t>
      </w:r>
    </w:p>
    <w:p w14:paraId="78594616" w14:textId="77777777" w:rsidR="000C32BA" w:rsidRPr="000C32BA" w:rsidRDefault="000C32BA" w:rsidP="000C32BA">
      <w:pPr>
        <w:spacing w:after="144" w:line="276" w:lineRule="auto"/>
        <w:rPr>
          <w:rFonts w:ascii="Roboto" w:hAnsi="Roboto"/>
          <w:bCs/>
        </w:rPr>
      </w:pPr>
      <w:r w:rsidRPr="000C32BA">
        <w:rPr>
          <w:rFonts w:ascii="Roboto" w:hAnsi="Roboto"/>
          <w:bCs/>
        </w:rPr>
        <w:t>Její knihy se podobají tomu, co má sama ráda: slunečnímu svitu a širé modré obloze. Když zrovna nepíše romantické příběhy, čte o kovbojích nebo hrdinech z rodného města, ale nepohrdne ani mafiánskými bossy, monstry a miliardáři.</w:t>
      </w:r>
    </w:p>
    <w:p w14:paraId="7DF5B96A" w14:textId="7A5615C5" w:rsidR="00C119A3" w:rsidRPr="000C32BA" w:rsidRDefault="000C32BA" w:rsidP="000C32BA">
      <w:pPr>
        <w:spacing w:after="144" w:line="276" w:lineRule="auto"/>
        <w:rPr>
          <w:rFonts w:ascii="Roboto" w:hAnsi="Roboto"/>
          <w:bCs/>
        </w:rPr>
      </w:pPr>
      <w:proofErr w:type="spellStart"/>
      <w:r w:rsidRPr="000C32BA">
        <w:rPr>
          <w:rFonts w:ascii="Roboto" w:hAnsi="Roboto"/>
          <w:bCs/>
        </w:rPr>
        <w:t>Lyla</w:t>
      </w:r>
      <w:proofErr w:type="spellEnd"/>
      <w:r w:rsidRPr="000C32BA">
        <w:rPr>
          <w:rFonts w:ascii="Roboto" w:hAnsi="Roboto"/>
          <w:bCs/>
        </w:rPr>
        <w:t xml:space="preserve"> žije v Utahu se svým věrným společníkem – milým, starým a slepým </w:t>
      </w:r>
      <w:proofErr w:type="spellStart"/>
      <w:r w:rsidRPr="000C32BA">
        <w:rPr>
          <w:rFonts w:ascii="Roboto" w:hAnsi="Roboto"/>
          <w:bCs/>
        </w:rPr>
        <w:t>pitbullem</w:t>
      </w:r>
      <w:proofErr w:type="spellEnd"/>
      <w:r w:rsidRPr="000C32BA">
        <w:rPr>
          <w:rFonts w:ascii="Roboto" w:hAnsi="Roboto"/>
          <w:bCs/>
        </w:rPr>
        <w:t xml:space="preserve"> a obvykle ji najdete pod vyhřívanou dekou, v oblíbeném místním knihkupectví nebo při toulkách po horách. Více o autorce na www.lylasage.com.</w:t>
      </w:r>
    </w:p>
    <w:sectPr w:rsidR="00C119A3" w:rsidRPr="000C32BA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C0813" w14:textId="77777777" w:rsidR="002865F7" w:rsidRDefault="002865F7" w:rsidP="001C0562">
      <w:pPr>
        <w:spacing w:after="144" w:line="240" w:lineRule="auto"/>
      </w:pPr>
      <w:r>
        <w:separator/>
      </w:r>
    </w:p>
  </w:endnote>
  <w:endnote w:type="continuationSeparator" w:id="0">
    <w:p w14:paraId="6C1F7F05" w14:textId="77777777" w:rsidR="002865F7" w:rsidRDefault="002865F7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6705C" w14:textId="77777777" w:rsidR="002865F7" w:rsidRDefault="002865F7" w:rsidP="001C0562">
      <w:pPr>
        <w:spacing w:after="144" w:line="240" w:lineRule="auto"/>
      </w:pPr>
      <w:r>
        <w:separator/>
      </w:r>
    </w:p>
  </w:footnote>
  <w:footnote w:type="continuationSeparator" w:id="0">
    <w:p w14:paraId="24F0F362" w14:textId="77777777" w:rsidR="002865F7" w:rsidRDefault="002865F7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ena Tůmová">
    <w15:presenceInfo w15:providerId="AD" w15:userId="S::alena.tumova@mysterypress.cz::6c53ccf9-3dc8-4595-8516-67895190c5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01FC"/>
    <w:rsid w:val="00012C29"/>
    <w:rsid w:val="0001385B"/>
    <w:rsid w:val="00016A26"/>
    <w:rsid w:val="0003245A"/>
    <w:rsid w:val="00033C34"/>
    <w:rsid w:val="00041EE3"/>
    <w:rsid w:val="00054B02"/>
    <w:rsid w:val="00063C5A"/>
    <w:rsid w:val="00065057"/>
    <w:rsid w:val="0007730C"/>
    <w:rsid w:val="00095718"/>
    <w:rsid w:val="000A46CB"/>
    <w:rsid w:val="000A4870"/>
    <w:rsid w:val="000C2B27"/>
    <w:rsid w:val="000C32BA"/>
    <w:rsid w:val="000C72BD"/>
    <w:rsid w:val="000D1AD8"/>
    <w:rsid w:val="0010025C"/>
    <w:rsid w:val="0010156E"/>
    <w:rsid w:val="00122784"/>
    <w:rsid w:val="001378D2"/>
    <w:rsid w:val="00153421"/>
    <w:rsid w:val="00167224"/>
    <w:rsid w:val="00177CBD"/>
    <w:rsid w:val="00187377"/>
    <w:rsid w:val="00190AED"/>
    <w:rsid w:val="001A22ED"/>
    <w:rsid w:val="001A7E94"/>
    <w:rsid w:val="001C0562"/>
    <w:rsid w:val="001C121A"/>
    <w:rsid w:val="001C68E2"/>
    <w:rsid w:val="001E7FC7"/>
    <w:rsid w:val="001F4F76"/>
    <w:rsid w:val="00254E92"/>
    <w:rsid w:val="002652FF"/>
    <w:rsid w:val="002865F7"/>
    <w:rsid w:val="002A75FE"/>
    <w:rsid w:val="002D46A1"/>
    <w:rsid w:val="002E1C36"/>
    <w:rsid w:val="0032634F"/>
    <w:rsid w:val="00327EE0"/>
    <w:rsid w:val="003555DA"/>
    <w:rsid w:val="00382D8B"/>
    <w:rsid w:val="003851D1"/>
    <w:rsid w:val="003917AE"/>
    <w:rsid w:val="003A51ED"/>
    <w:rsid w:val="003B4FD5"/>
    <w:rsid w:val="003D3BD5"/>
    <w:rsid w:val="004009DB"/>
    <w:rsid w:val="00424A56"/>
    <w:rsid w:val="00432D9B"/>
    <w:rsid w:val="004535D5"/>
    <w:rsid w:val="00467A7C"/>
    <w:rsid w:val="00472F90"/>
    <w:rsid w:val="00481ABF"/>
    <w:rsid w:val="00486A78"/>
    <w:rsid w:val="004B2D5A"/>
    <w:rsid w:val="004E67AE"/>
    <w:rsid w:val="00550D37"/>
    <w:rsid w:val="00553F64"/>
    <w:rsid w:val="00565AAA"/>
    <w:rsid w:val="00577A17"/>
    <w:rsid w:val="005829B4"/>
    <w:rsid w:val="005879F3"/>
    <w:rsid w:val="005B77B2"/>
    <w:rsid w:val="0063197E"/>
    <w:rsid w:val="00673ED6"/>
    <w:rsid w:val="00684F7B"/>
    <w:rsid w:val="0069671F"/>
    <w:rsid w:val="006A1789"/>
    <w:rsid w:val="006A4E76"/>
    <w:rsid w:val="006C6729"/>
    <w:rsid w:val="006D392B"/>
    <w:rsid w:val="006D6203"/>
    <w:rsid w:val="006E2F23"/>
    <w:rsid w:val="006E65BD"/>
    <w:rsid w:val="00723E04"/>
    <w:rsid w:val="00734890"/>
    <w:rsid w:val="00763CF8"/>
    <w:rsid w:val="00787FCC"/>
    <w:rsid w:val="007A2983"/>
    <w:rsid w:val="007B3450"/>
    <w:rsid w:val="007C44D3"/>
    <w:rsid w:val="007C5E88"/>
    <w:rsid w:val="00821F0A"/>
    <w:rsid w:val="008C101F"/>
    <w:rsid w:val="008C2BA8"/>
    <w:rsid w:val="0090186E"/>
    <w:rsid w:val="00905387"/>
    <w:rsid w:val="0091239C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20452"/>
    <w:rsid w:val="00A3553B"/>
    <w:rsid w:val="00A457E5"/>
    <w:rsid w:val="00AC3B06"/>
    <w:rsid w:val="00AD47A5"/>
    <w:rsid w:val="00AF4A6D"/>
    <w:rsid w:val="00B2615A"/>
    <w:rsid w:val="00B53293"/>
    <w:rsid w:val="00B824BA"/>
    <w:rsid w:val="00BA14A2"/>
    <w:rsid w:val="00BC1131"/>
    <w:rsid w:val="00BF551E"/>
    <w:rsid w:val="00C119A3"/>
    <w:rsid w:val="00C14480"/>
    <w:rsid w:val="00C1708C"/>
    <w:rsid w:val="00C364FC"/>
    <w:rsid w:val="00C401A1"/>
    <w:rsid w:val="00C45224"/>
    <w:rsid w:val="00CA6C8F"/>
    <w:rsid w:val="00CC04FC"/>
    <w:rsid w:val="00CC329F"/>
    <w:rsid w:val="00CD693A"/>
    <w:rsid w:val="00CE1EF6"/>
    <w:rsid w:val="00CE62C1"/>
    <w:rsid w:val="00CE75BA"/>
    <w:rsid w:val="00D0301F"/>
    <w:rsid w:val="00D320B5"/>
    <w:rsid w:val="00D52050"/>
    <w:rsid w:val="00D533A9"/>
    <w:rsid w:val="00DB27D8"/>
    <w:rsid w:val="00DB4EAB"/>
    <w:rsid w:val="00DC7482"/>
    <w:rsid w:val="00DD792C"/>
    <w:rsid w:val="00DE26AA"/>
    <w:rsid w:val="00DF3B89"/>
    <w:rsid w:val="00DF4693"/>
    <w:rsid w:val="00E05DC8"/>
    <w:rsid w:val="00E42CC0"/>
    <w:rsid w:val="00E62CFB"/>
    <w:rsid w:val="00E63DA9"/>
    <w:rsid w:val="00E63E41"/>
    <w:rsid w:val="00E83C5A"/>
    <w:rsid w:val="00E946AC"/>
    <w:rsid w:val="00EC09F6"/>
    <w:rsid w:val="00ED13A0"/>
    <w:rsid w:val="00EF3D77"/>
    <w:rsid w:val="00EF60E1"/>
    <w:rsid w:val="00F1426B"/>
    <w:rsid w:val="00F31C6D"/>
    <w:rsid w:val="00F35CA9"/>
    <w:rsid w:val="00F830E3"/>
    <w:rsid w:val="00F8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3C49"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821F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jaro-s-kovbojem/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450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Alena Tůmová</cp:lastModifiedBy>
  <cp:revision>11</cp:revision>
  <dcterms:created xsi:type="dcterms:W3CDTF">2026-01-22T21:42:00Z</dcterms:created>
  <dcterms:modified xsi:type="dcterms:W3CDTF">2026-02-02T12:33:00Z</dcterms:modified>
</cp:coreProperties>
</file>